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0BF7A5C1" w:rsidR="00974E99" w:rsidRPr="00565579" w:rsidRDefault="0093492E" w:rsidP="00E21A27">
            <w:pPr>
              <w:pStyle w:val="Documenttype"/>
              <w:rPr>
                <w:sz w:val="52"/>
                <w:szCs w:val="52"/>
              </w:rPr>
            </w:pPr>
            <w:bookmarkStart w:id="0" w:name="_Ref446317644"/>
            <w:bookmarkEnd w:id="0"/>
            <w:r w:rsidRPr="00565579">
              <w:rPr>
                <w:sz w:val="52"/>
                <w:szCs w:val="52"/>
              </w:rPr>
              <w:t>G</w:t>
            </w:r>
            <w:r w:rsidR="00722236" w:rsidRPr="00565579">
              <w:rPr>
                <w:sz w:val="52"/>
                <w:szCs w:val="52"/>
              </w:rPr>
              <w:t>uideline</w:t>
            </w:r>
          </w:p>
        </w:tc>
      </w:tr>
    </w:tbl>
    <w:p w14:paraId="0159AFA6" w14:textId="77777777" w:rsidR="008972C3" w:rsidRDefault="008972C3" w:rsidP="003274DB"/>
    <w:p w14:paraId="68B432B1" w14:textId="77777777" w:rsidR="00D74AE1" w:rsidRDefault="00D74AE1" w:rsidP="003274DB"/>
    <w:p w14:paraId="6409A3C4" w14:textId="0A7FF62F" w:rsidR="0093492E" w:rsidRPr="00F506CE" w:rsidRDefault="00F506CE" w:rsidP="0026038D">
      <w:pPr>
        <w:pStyle w:val="Documentnumber"/>
      </w:pPr>
      <w:r w:rsidRPr="00F506CE">
        <w:t>G1135</w:t>
      </w:r>
    </w:p>
    <w:p w14:paraId="60DC77FC" w14:textId="77777777" w:rsidR="0026038D" w:rsidRPr="00F506CE" w:rsidRDefault="0026038D" w:rsidP="003274DB"/>
    <w:p w14:paraId="04F3D9F7" w14:textId="7C890DE0" w:rsidR="00776004" w:rsidRPr="00565579" w:rsidRDefault="000E3A0D" w:rsidP="00E21A27">
      <w:pPr>
        <w:pStyle w:val="Documentname"/>
      </w:pPr>
      <w:r w:rsidRPr="00565579">
        <w:rPr>
          <w:bCs/>
        </w:rPr>
        <w:t>Determination and Calculation of Effective Intensity</w:t>
      </w:r>
    </w:p>
    <w:p w14:paraId="19FD7CEC" w14:textId="77777777" w:rsidR="00CF49CC" w:rsidRDefault="00CF49CC" w:rsidP="00D74AE1"/>
    <w:p w14:paraId="2CAE394F" w14:textId="77777777" w:rsidR="004E0BBB" w:rsidRDefault="004E0BBB" w:rsidP="00D74AE1"/>
    <w:p w14:paraId="174539DD" w14:textId="2C79C38D" w:rsidR="004E0BBB" w:rsidRDefault="004E0BBB" w:rsidP="00D74AE1"/>
    <w:p w14:paraId="054CFAC4" w14:textId="77777777" w:rsidR="00552A4A" w:rsidRDefault="00552A4A" w:rsidP="00D74AE1"/>
    <w:p w14:paraId="753CE8CC" w14:textId="152B0A39" w:rsidR="00552A4A" w:rsidRDefault="00552A4A" w:rsidP="00D74AE1"/>
    <w:p w14:paraId="18E4CA23" w14:textId="77777777" w:rsidR="004E4572" w:rsidRDefault="004E4572" w:rsidP="00D74AE1"/>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0953E24B" w14:textId="77777777" w:rsidR="004E0BBB" w:rsidRDefault="004E0BBB" w:rsidP="00D74AE1"/>
    <w:p w14:paraId="721CFF68" w14:textId="77777777" w:rsidR="00734BC6" w:rsidRDefault="00734BC6" w:rsidP="00D74AE1"/>
    <w:p w14:paraId="5D7F2068" w14:textId="77777777" w:rsidR="004E0BBB" w:rsidRDefault="004E0BBB" w:rsidP="00D74AE1"/>
    <w:p w14:paraId="710B17B6" w14:textId="77777777" w:rsidR="004E0BBB" w:rsidRDefault="004E0BBB" w:rsidP="00D74AE1"/>
    <w:p w14:paraId="51998A77" w14:textId="77777777" w:rsidR="004E0BBB" w:rsidRDefault="004E0BBB" w:rsidP="00D74AE1"/>
    <w:p w14:paraId="0A61E00F"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12444E9F" w:rsidR="004E0BBB" w:rsidRDefault="004E0BBB" w:rsidP="004E0BBB">
      <w:pPr>
        <w:pStyle w:val="Editionnumber"/>
      </w:pPr>
      <w:r>
        <w:t xml:space="preserve">Edition </w:t>
      </w:r>
      <w:ins w:id="1" w:author="Alwyn Williams" w:date="2019-10-15T12:17:00Z">
        <w:r w:rsidR="00E001BC">
          <w:t>2</w:t>
        </w:r>
      </w:ins>
      <w:del w:id="2" w:author="Alwyn Williams" w:date="2019-10-15T12:17:00Z">
        <w:r w:rsidDel="00E001BC">
          <w:delText>1</w:delText>
        </w:r>
      </w:del>
      <w:r>
        <w:t>.0</w:t>
      </w:r>
    </w:p>
    <w:p w14:paraId="47CF320B" w14:textId="425A195E" w:rsidR="004E0BBB" w:rsidRDefault="00C96966" w:rsidP="004E0BBB">
      <w:pPr>
        <w:pStyle w:val="Documentdate"/>
      </w:pPr>
      <w:commentRangeStart w:id="3"/>
      <w:r w:rsidRPr="00C96966">
        <w:t>December 2017</w:t>
      </w:r>
      <w:commentRangeEnd w:id="3"/>
      <w:r w:rsidR="00E001BC">
        <w:rPr>
          <w:rStyle w:val="CommentReference"/>
          <w:b w:val="0"/>
          <w:color w:val="auto"/>
        </w:rPr>
        <w:commentReference w:id="3"/>
      </w:r>
    </w:p>
    <w:p w14:paraId="72BFBA3E"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058CC18" w14:textId="614B159E" w:rsidR="00914E26" w:rsidRPr="00460028" w:rsidRDefault="00914E26" w:rsidP="00914E26">
      <w:pPr>
        <w:pStyle w:val="BodyText"/>
      </w:pPr>
      <w:r w:rsidRPr="00460028">
        <w:lastRenderedPageBreak/>
        <w:t>Revisions to th</w:t>
      </w:r>
      <w:r>
        <w:t>is</w:t>
      </w:r>
      <w:r w:rsidR="00565579">
        <w:t xml:space="preserve"> IALA d</w:t>
      </w:r>
      <w:r w:rsidRPr="00460028">
        <w:t>ocument are to be noted in the table prior to t</w:t>
      </w:r>
      <w:r>
        <w: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5E4659" w:rsidRPr="00460028" w14:paraId="11C0E4D7" w14:textId="77777777" w:rsidTr="00565579">
        <w:tc>
          <w:tcPr>
            <w:tcW w:w="1908" w:type="dxa"/>
          </w:tcPr>
          <w:p w14:paraId="299A7A07" w14:textId="77777777" w:rsidR="00914E26" w:rsidRPr="00460028" w:rsidRDefault="00914E26" w:rsidP="00414698">
            <w:pPr>
              <w:pStyle w:val="Tableheading"/>
            </w:pPr>
            <w:r w:rsidRPr="00460028">
              <w:t>Date</w:t>
            </w:r>
          </w:p>
        </w:tc>
        <w:tc>
          <w:tcPr>
            <w:tcW w:w="5742" w:type="dxa"/>
          </w:tcPr>
          <w:p w14:paraId="2648390F" w14:textId="311E0306" w:rsidR="00914E26" w:rsidRPr="00460028" w:rsidRDefault="00565579" w:rsidP="00414698">
            <w:pPr>
              <w:pStyle w:val="Tableheading"/>
            </w:pPr>
            <w:r>
              <w:t>Details</w:t>
            </w:r>
          </w:p>
        </w:tc>
        <w:tc>
          <w:tcPr>
            <w:tcW w:w="2591" w:type="dxa"/>
          </w:tcPr>
          <w:p w14:paraId="3BC1B81C" w14:textId="5EB7EA6F" w:rsidR="00914E26" w:rsidRPr="00460028" w:rsidRDefault="00565579" w:rsidP="00414698">
            <w:pPr>
              <w:pStyle w:val="Tableheading"/>
            </w:pPr>
            <w:r>
              <w:t>Approval</w:t>
            </w:r>
          </w:p>
        </w:tc>
      </w:tr>
      <w:tr w:rsidR="005E4659" w:rsidRPr="00460028" w14:paraId="4D54EB35" w14:textId="77777777" w:rsidTr="00565579">
        <w:trPr>
          <w:trHeight w:val="851"/>
        </w:trPr>
        <w:tc>
          <w:tcPr>
            <w:tcW w:w="1908" w:type="dxa"/>
            <w:vAlign w:val="center"/>
          </w:tcPr>
          <w:p w14:paraId="3017B757" w14:textId="5D5EF058" w:rsidR="00914E26" w:rsidRPr="00C27E08" w:rsidRDefault="00C96966" w:rsidP="00914E26">
            <w:pPr>
              <w:pStyle w:val="Tabletext"/>
            </w:pPr>
            <w:r>
              <w:t>December 2017</w:t>
            </w:r>
          </w:p>
        </w:tc>
        <w:tc>
          <w:tcPr>
            <w:tcW w:w="5742" w:type="dxa"/>
            <w:vAlign w:val="center"/>
          </w:tcPr>
          <w:p w14:paraId="18E15708" w14:textId="2928C0B3" w:rsidR="00914E26" w:rsidRPr="00C27E08" w:rsidRDefault="003140C7" w:rsidP="00914E26">
            <w:pPr>
              <w:pStyle w:val="Tabletext"/>
            </w:pPr>
            <w:r>
              <w:t>1</w:t>
            </w:r>
            <w:r w:rsidRPr="003140C7">
              <w:rPr>
                <w:vertAlign w:val="superscript"/>
              </w:rPr>
              <w:t>st</w:t>
            </w:r>
            <w:r>
              <w:t xml:space="preserve"> issue</w:t>
            </w:r>
          </w:p>
        </w:tc>
        <w:tc>
          <w:tcPr>
            <w:tcW w:w="2591" w:type="dxa"/>
            <w:vAlign w:val="center"/>
          </w:tcPr>
          <w:p w14:paraId="17D479E4" w14:textId="50A989DA" w:rsidR="00914E26" w:rsidRPr="00460028" w:rsidRDefault="00565579" w:rsidP="00914E26">
            <w:pPr>
              <w:pStyle w:val="Tabletext"/>
            </w:pPr>
            <w:r>
              <w:t>Council 65</w:t>
            </w:r>
          </w:p>
        </w:tc>
      </w:tr>
      <w:tr w:rsidR="005E4659" w:rsidRPr="00460028" w14:paraId="06C59217" w14:textId="77777777" w:rsidTr="00565579">
        <w:trPr>
          <w:trHeight w:val="851"/>
        </w:trPr>
        <w:tc>
          <w:tcPr>
            <w:tcW w:w="1908" w:type="dxa"/>
            <w:vAlign w:val="center"/>
          </w:tcPr>
          <w:p w14:paraId="4DD01FC1" w14:textId="77777777" w:rsidR="00914E26" w:rsidRPr="00460028" w:rsidRDefault="00914E26" w:rsidP="00914E26">
            <w:pPr>
              <w:pStyle w:val="Tabletext"/>
            </w:pPr>
          </w:p>
        </w:tc>
        <w:tc>
          <w:tcPr>
            <w:tcW w:w="5742" w:type="dxa"/>
            <w:vAlign w:val="center"/>
          </w:tcPr>
          <w:p w14:paraId="5A86A629" w14:textId="0729D226" w:rsidR="00287A81" w:rsidRDefault="00287A81" w:rsidP="00914E26">
            <w:pPr>
              <w:pStyle w:val="Tabletext"/>
              <w:rPr>
                <w:ins w:id="4" w:author="Alwyn Williams" w:date="2019-10-15T16:28:00Z"/>
              </w:rPr>
            </w:pPr>
            <w:ins w:id="5" w:author="Alwyn Williams" w:date="2019-10-15T14:15:00Z">
              <w:r>
                <w:t>Added Section 3.2 on estimating effective intensity.</w:t>
              </w:r>
            </w:ins>
          </w:p>
          <w:p w14:paraId="6A6FC1C9" w14:textId="7AB199D1" w:rsidR="004062DA" w:rsidRDefault="004062DA" w:rsidP="00914E26">
            <w:pPr>
              <w:pStyle w:val="Tabletext"/>
              <w:rPr>
                <w:ins w:id="6" w:author="Alwyn Williams" w:date="2019-10-15T14:15:00Z"/>
              </w:rPr>
            </w:pPr>
            <w:ins w:id="7" w:author="Alwyn Williams" w:date="2019-10-15T16:28:00Z">
              <w:r>
                <w:t xml:space="preserve">Added a section </w:t>
              </w:r>
            </w:ins>
            <w:ins w:id="8" w:author="Alwyn Williams" w:date="2019-10-15T16:29:00Z">
              <w:r>
                <w:t xml:space="preserve">on </w:t>
              </w:r>
            </w:ins>
            <w:ins w:id="9" w:author="Alwyn Williams" w:date="2019-10-15T16:28:00Z">
              <w:r>
                <w:t>using Fast Fourier Transform in Annex A.</w:t>
              </w:r>
            </w:ins>
          </w:p>
          <w:p w14:paraId="445EFE3D" w14:textId="68F6AE39" w:rsidR="00914E26" w:rsidRPr="00460028" w:rsidRDefault="00E001BC" w:rsidP="00914E26">
            <w:pPr>
              <w:pStyle w:val="Tabletext"/>
            </w:pPr>
            <w:ins w:id="10" w:author="Alwyn Williams" w:date="2019-10-15T12:17:00Z">
              <w:r>
                <w:t>Added pre-calculated peak-to-effective intensity tables in Annex B.</w:t>
              </w:r>
            </w:ins>
          </w:p>
        </w:tc>
        <w:tc>
          <w:tcPr>
            <w:tcW w:w="2591" w:type="dxa"/>
            <w:vAlign w:val="center"/>
          </w:tcPr>
          <w:p w14:paraId="0B4C3CCF" w14:textId="77777777" w:rsidR="00914E26" w:rsidRPr="00460028" w:rsidRDefault="00914E26" w:rsidP="00914E26">
            <w:pPr>
              <w:pStyle w:val="Tabletext"/>
            </w:pPr>
          </w:p>
        </w:tc>
      </w:tr>
      <w:tr w:rsidR="006D1F1C" w:rsidRPr="00460028" w14:paraId="20AE843E" w14:textId="77777777" w:rsidTr="00565579">
        <w:trPr>
          <w:trHeight w:val="851"/>
        </w:trPr>
        <w:tc>
          <w:tcPr>
            <w:tcW w:w="1908" w:type="dxa"/>
            <w:vAlign w:val="center"/>
          </w:tcPr>
          <w:p w14:paraId="1545D524" w14:textId="77777777" w:rsidR="006D1F1C" w:rsidRPr="00460028" w:rsidRDefault="006D1F1C" w:rsidP="00914E26">
            <w:pPr>
              <w:pStyle w:val="Tabletext"/>
            </w:pPr>
          </w:p>
        </w:tc>
        <w:tc>
          <w:tcPr>
            <w:tcW w:w="5742" w:type="dxa"/>
            <w:vAlign w:val="center"/>
          </w:tcPr>
          <w:p w14:paraId="330E78F5" w14:textId="77777777" w:rsidR="006D1F1C" w:rsidRPr="00460028" w:rsidRDefault="006D1F1C" w:rsidP="00914E26">
            <w:pPr>
              <w:pStyle w:val="Tabletext"/>
            </w:pPr>
          </w:p>
        </w:tc>
        <w:tc>
          <w:tcPr>
            <w:tcW w:w="2591" w:type="dxa"/>
            <w:vAlign w:val="center"/>
          </w:tcPr>
          <w:p w14:paraId="4D430F4B" w14:textId="77777777" w:rsidR="006D1F1C" w:rsidRPr="00460028" w:rsidRDefault="006D1F1C"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54ABDA23" w14:textId="0E8DFF2F" w:rsidR="00F03ADC" w:rsidDel="00F03ADC" w:rsidRDefault="004A4EC4">
      <w:pPr>
        <w:pStyle w:val="TOC1"/>
        <w:rPr>
          <w:del w:id="11" w:author="Alwyn Williams" w:date="2019-10-15T16:56:00Z"/>
          <w:rFonts w:eastAsiaTheme="minorEastAsia"/>
          <w:b w:val="0"/>
          <w:color w:val="auto"/>
          <w:lang w:eastAsia="en-GB"/>
        </w:rPr>
      </w:pPr>
      <w:del w:id="12" w:author="Alwyn Williams" w:date="2019-10-15T16:56:00Z">
        <w:r w:rsidDel="00F03ADC">
          <w:rPr>
            <w:rFonts w:eastAsia="Times New Roman" w:cs="Times New Roman"/>
            <w:b w:val="0"/>
            <w:szCs w:val="20"/>
          </w:rPr>
          <w:lastRenderedPageBreak/>
          <w:fldChar w:fldCharType="begin"/>
        </w:r>
        <w:r w:rsidDel="00F03ADC">
          <w:rPr>
            <w:rFonts w:eastAsia="Times New Roman" w:cs="Times New Roman"/>
            <w:b w:val="0"/>
            <w:szCs w:val="20"/>
          </w:rPr>
          <w:delInstrText xml:space="preserve"> TOC \o "1-3" \t "Annex,4,Appendix,5" </w:delInstrText>
        </w:r>
        <w:r w:rsidDel="00F03ADC">
          <w:rPr>
            <w:rFonts w:eastAsia="Times New Roman" w:cs="Times New Roman"/>
            <w:b w:val="0"/>
            <w:szCs w:val="20"/>
          </w:rPr>
          <w:fldChar w:fldCharType="separate"/>
        </w:r>
        <w:r w:rsidR="00F03ADC" w:rsidRPr="00227E6A" w:rsidDel="00F03ADC">
          <w:delText>1.</w:delText>
        </w:r>
        <w:r w:rsidR="00F03ADC" w:rsidDel="00F03ADC">
          <w:rPr>
            <w:rFonts w:eastAsiaTheme="minorEastAsia"/>
            <w:b w:val="0"/>
            <w:color w:val="auto"/>
            <w:lang w:eastAsia="en-GB"/>
          </w:rPr>
          <w:tab/>
        </w:r>
        <w:r w:rsidR="00F03ADC" w:rsidDel="00F03ADC">
          <w:delText>INTRODUCTION</w:delText>
        </w:r>
        <w:r w:rsidR="00F03ADC" w:rsidDel="00F03ADC">
          <w:tab/>
        </w:r>
        <w:r w:rsidR="00F03ADC" w:rsidDel="00F03ADC">
          <w:fldChar w:fldCharType="begin"/>
        </w:r>
        <w:r w:rsidR="00F03ADC" w:rsidDel="00F03ADC">
          <w:delInstrText xml:space="preserve"> PAGEREF _Toc22050922 \h </w:delInstrText>
        </w:r>
        <w:r w:rsidR="00F03ADC" w:rsidDel="00F03ADC">
          <w:fldChar w:fldCharType="separate"/>
        </w:r>
        <w:r w:rsidR="00F03ADC" w:rsidDel="00F03ADC">
          <w:delText>5</w:delText>
        </w:r>
        <w:r w:rsidR="00F03ADC" w:rsidDel="00F03ADC">
          <w:fldChar w:fldCharType="end"/>
        </w:r>
      </w:del>
    </w:p>
    <w:p w14:paraId="5FDC4455" w14:textId="42EE4662" w:rsidR="00F03ADC" w:rsidDel="00F03ADC" w:rsidRDefault="00F03ADC">
      <w:pPr>
        <w:pStyle w:val="TOC1"/>
        <w:rPr>
          <w:del w:id="13" w:author="Alwyn Williams" w:date="2019-10-15T16:56:00Z"/>
          <w:rFonts w:eastAsiaTheme="minorEastAsia"/>
          <w:b w:val="0"/>
          <w:color w:val="auto"/>
          <w:lang w:eastAsia="en-GB"/>
        </w:rPr>
      </w:pPr>
      <w:del w:id="14" w:author="Alwyn Williams" w:date="2019-10-15T16:56:00Z">
        <w:r w:rsidRPr="00227E6A" w:rsidDel="00F03ADC">
          <w:delText>2.</w:delText>
        </w:r>
        <w:r w:rsidDel="00F03ADC">
          <w:rPr>
            <w:rFonts w:eastAsiaTheme="minorEastAsia"/>
            <w:b w:val="0"/>
            <w:color w:val="auto"/>
            <w:lang w:eastAsia="en-GB"/>
          </w:rPr>
          <w:tab/>
        </w:r>
        <w:r w:rsidDel="00F03ADC">
          <w:delText>DESCRIPTION OF EFFECTIVE INTENSITY OF A RYTHMIC LIGHT</w:delText>
        </w:r>
        <w:r w:rsidDel="00F03ADC">
          <w:tab/>
        </w:r>
        <w:r w:rsidDel="00F03ADC">
          <w:fldChar w:fldCharType="begin"/>
        </w:r>
        <w:r w:rsidDel="00F03ADC">
          <w:delInstrText xml:space="preserve"> PAGEREF _Toc22050923 \h </w:delInstrText>
        </w:r>
        <w:r w:rsidDel="00F03ADC">
          <w:fldChar w:fldCharType="separate"/>
        </w:r>
        <w:r w:rsidDel="00F03ADC">
          <w:delText>5</w:delText>
        </w:r>
        <w:r w:rsidDel="00F03ADC">
          <w:fldChar w:fldCharType="end"/>
        </w:r>
      </w:del>
    </w:p>
    <w:p w14:paraId="203665FE" w14:textId="4D65F9C9" w:rsidR="00F03ADC" w:rsidDel="00F03ADC" w:rsidRDefault="00F03ADC">
      <w:pPr>
        <w:pStyle w:val="TOC1"/>
        <w:rPr>
          <w:del w:id="15" w:author="Alwyn Williams" w:date="2019-10-15T16:56:00Z"/>
          <w:rFonts w:eastAsiaTheme="minorEastAsia"/>
          <w:b w:val="0"/>
          <w:color w:val="auto"/>
          <w:lang w:eastAsia="en-GB"/>
        </w:rPr>
      </w:pPr>
      <w:del w:id="16" w:author="Alwyn Williams" w:date="2019-10-15T16:56:00Z">
        <w:r w:rsidRPr="00227E6A" w:rsidDel="00F03ADC">
          <w:delText>3.</w:delText>
        </w:r>
        <w:r w:rsidDel="00F03ADC">
          <w:rPr>
            <w:rFonts w:eastAsiaTheme="minorEastAsia"/>
            <w:b w:val="0"/>
            <w:color w:val="auto"/>
            <w:lang w:eastAsia="en-GB"/>
          </w:rPr>
          <w:tab/>
        </w:r>
        <w:r w:rsidDel="00F03ADC">
          <w:delText>EVALUATION OF EFFECTIVE INTENSITY</w:delText>
        </w:r>
        <w:r w:rsidDel="00F03ADC">
          <w:tab/>
        </w:r>
        <w:r w:rsidDel="00F03ADC">
          <w:fldChar w:fldCharType="begin"/>
        </w:r>
        <w:r w:rsidDel="00F03ADC">
          <w:delInstrText xml:space="preserve"> PAGEREF _Toc22050924 \h </w:delInstrText>
        </w:r>
        <w:r w:rsidDel="00F03ADC">
          <w:fldChar w:fldCharType="separate"/>
        </w:r>
        <w:r w:rsidDel="00F03ADC">
          <w:delText>6</w:delText>
        </w:r>
        <w:r w:rsidDel="00F03ADC">
          <w:fldChar w:fldCharType="end"/>
        </w:r>
      </w:del>
    </w:p>
    <w:p w14:paraId="61F39770" w14:textId="3A401D8A" w:rsidR="00F03ADC" w:rsidDel="00F03ADC" w:rsidRDefault="00F03ADC">
      <w:pPr>
        <w:pStyle w:val="TOC2"/>
        <w:rPr>
          <w:del w:id="17" w:author="Alwyn Williams" w:date="2019-10-15T16:56:00Z"/>
          <w:rFonts w:eastAsiaTheme="minorEastAsia"/>
          <w:color w:val="auto"/>
          <w:lang w:eastAsia="en-GB"/>
        </w:rPr>
      </w:pPr>
      <w:del w:id="18" w:author="Alwyn Williams" w:date="2019-10-15T16:56:00Z">
        <w:r w:rsidRPr="00227E6A" w:rsidDel="00F03ADC">
          <w:delText>3.1.</w:delText>
        </w:r>
        <w:r w:rsidDel="00F03ADC">
          <w:rPr>
            <w:rFonts w:eastAsiaTheme="minorEastAsia"/>
            <w:color w:val="auto"/>
            <w:lang w:eastAsia="en-GB"/>
          </w:rPr>
          <w:tab/>
        </w:r>
        <w:r w:rsidDel="00F03ADC">
          <w:delText>Modified Allard Method</w:delText>
        </w:r>
        <w:r w:rsidDel="00F03ADC">
          <w:tab/>
        </w:r>
        <w:r w:rsidDel="00F03ADC">
          <w:fldChar w:fldCharType="begin"/>
        </w:r>
        <w:r w:rsidDel="00F03ADC">
          <w:delInstrText xml:space="preserve"> PAGEREF _Toc22050925 \h </w:delInstrText>
        </w:r>
        <w:r w:rsidDel="00F03ADC">
          <w:fldChar w:fldCharType="separate"/>
        </w:r>
        <w:r w:rsidDel="00F03ADC">
          <w:delText>6</w:delText>
        </w:r>
        <w:r w:rsidDel="00F03ADC">
          <w:fldChar w:fldCharType="end"/>
        </w:r>
      </w:del>
    </w:p>
    <w:p w14:paraId="59059F8B" w14:textId="0932A12F" w:rsidR="00F03ADC" w:rsidDel="00F03ADC" w:rsidRDefault="00F03ADC">
      <w:pPr>
        <w:pStyle w:val="TOC3"/>
        <w:tabs>
          <w:tab w:val="left" w:pos="1134"/>
          <w:tab w:val="right" w:leader="dot" w:pos="10195"/>
        </w:tabs>
        <w:rPr>
          <w:del w:id="19" w:author="Alwyn Williams" w:date="2019-10-15T16:56:00Z"/>
          <w:rFonts w:eastAsiaTheme="minorEastAsia"/>
          <w:noProof/>
          <w:sz w:val="22"/>
          <w:lang w:eastAsia="en-GB"/>
        </w:rPr>
      </w:pPr>
      <w:del w:id="20" w:author="Alwyn Williams" w:date="2019-10-15T16:56:00Z">
        <w:r w:rsidRPr="00227E6A" w:rsidDel="00F03ADC">
          <w:rPr>
            <w:noProof/>
          </w:rPr>
          <w:delText>3.1.1.</w:delText>
        </w:r>
        <w:r w:rsidDel="00F03ADC">
          <w:rPr>
            <w:rFonts w:eastAsiaTheme="minorEastAsia"/>
            <w:noProof/>
            <w:sz w:val="22"/>
            <w:lang w:eastAsia="en-GB"/>
          </w:rPr>
          <w:tab/>
        </w:r>
        <w:r w:rsidDel="00F03ADC">
          <w:rPr>
            <w:noProof/>
          </w:rPr>
          <w:delText>Continuous Time Version</w:delText>
        </w:r>
        <w:r w:rsidDel="00F03ADC">
          <w:rPr>
            <w:noProof/>
          </w:rPr>
          <w:tab/>
        </w:r>
        <w:r w:rsidDel="00F03ADC">
          <w:rPr>
            <w:noProof/>
          </w:rPr>
          <w:fldChar w:fldCharType="begin"/>
        </w:r>
        <w:r w:rsidDel="00F03ADC">
          <w:rPr>
            <w:noProof/>
          </w:rPr>
          <w:delInstrText xml:space="preserve"> PAGEREF _Toc22050926 \h </w:delInstrText>
        </w:r>
        <w:r w:rsidDel="00F03ADC">
          <w:rPr>
            <w:noProof/>
          </w:rPr>
        </w:r>
        <w:r w:rsidDel="00F03ADC">
          <w:rPr>
            <w:noProof/>
          </w:rPr>
          <w:fldChar w:fldCharType="separate"/>
        </w:r>
        <w:r w:rsidDel="00F03ADC">
          <w:rPr>
            <w:noProof/>
          </w:rPr>
          <w:delText>6</w:delText>
        </w:r>
        <w:r w:rsidDel="00F03ADC">
          <w:rPr>
            <w:noProof/>
          </w:rPr>
          <w:fldChar w:fldCharType="end"/>
        </w:r>
      </w:del>
    </w:p>
    <w:p w14:paraId="47C67B00" w14:textId="0F106E67" w:rsidR="00F03ADC" w:rsidDel="00F03ADC" w:rsidRDefault="00F03ADC">
      <w:pPr>
        <w:pStyle w:val="TOC3"/>
        <w:tabs>
          <w:tab w:val="left" w:pos="1134"/>
          <w:tab w:val="right" w:leader="dot" w:pos="10195"/>
        </w:tabs>
        <w:rPr>
          <w:del w:id="21" w:author="Alwyn Williams" w:date="2019-10-15T16:56:00Z"/>
          <w:rFonts w:eastAsiaTheme="minorEastAsia"/>
          <w:noProof/>
          <w:sz w:val="22"/>
          <w:lang w:eastAsia="en-GB"/>
        </w:rPr>
      </w:pPr>
      <w:del w:id="22" w:author="Alwyn Williams" w:date="2019-10-15T16:56:00Z">
        <w:r w:rsidRPr="00227E6A" w:rsidDel="00F03ADC">
          <w:rPr>
            <w:noProof/>
          </w:rPr>
          <w:delText>3.1.2.</w:delText>
        </w:r>
        <w:r w:rsidDel="00F03ADC">
          <w:rPr>
            <w:rFonts w:eastAsiaTheme="minorEastAsia"/>
            <w:noProof/>
            <w:sz w:val="22"/>
            <w:lang w:eastAsia="en-GB"/>
          </w:rPr>
          <w:tab/>
        </w:r>
        <w:r w:rsidDel="00F03ADC">
          <w:rPr>
            <w:noProof/>
          </w:rPr>
          <w:delText>Discrete-time Version</w:delText>
        </w:r>
        <w:r w:rsidDel="00F03ADC">
          <w:rPr>
            <w:noProof/>
          </w:rPr>
          <w:tab/>
        </w:r>
        <w:r w:rsidDel="00F03ADC">
          <w:rPr>
            <w:noProof/>
          </w:rPr>
          <w:fldChar w:fldCharType="begin"/>
        </w:r>
        <w:r w:rsidDel="00F03ADC">
          <w:rPr>
            <w:noProof/>
          </w:rPr>
          <w:delInstrText xml:space="preserve"> PAGEREF _Toc22050927 \h </w:delInstrText>
        </w:r>
        <w:r w:rsidDel="00F03ADC">
          <w:rPr>
            <w:noProof/>
          </w:rPr>
        </w:r>
        <w:r w:rsidDel="00F03ADC">
          <w:rPr>
            <w:noProof/>
          </w:rPr>
          <w:fldChar w:fldCharType="separate"/>
        </w:r>
        <w:r w:rsidDel="00F03ADC">
          <w:rPr>
            <w:noProof/>
          </w:rPr>
          <w:delText>7</w:delText>
        </w:r>
        <w:r w:rsidDel="00F03ADC">
          <w:rPr>
            <w:noProof/>
          </w:rPr>
          <w:fldChar w:fldCharType="end"/>
        </w:r>
      </w:del>
    </w:p>
    <w:p w14:paraId="2469913C" w14:textId="77422217" w:rsidR="00F03ADC" w:rsidDel="00F03ADC" w:rsidRDefault="00F03ADC">
      <w:pPr>
        <w:pStyle w:val="TOC2"/>
        <w:rPr>
          <w:del w:id="23" w:author="Alwyn Williams" w:date="2019-10-15T16:56:00Z"/>
          <w:rFonts w:eastAsiaTheme="minorEastAsia"/>
          <w:color w:val="auto"/>
          <w:lang w:eastAsia="en-GB"/>
        </w:rPr>
      </w:pPr>
      <w:del w:id="24" w:author="Alwyn Williams" w:date="2019-10-15T16:56:00Z">
        <w:r w:rsidRPr="00227E6A" w:rsidDel="00F03ADC">
          <w:delText>3.2.</w:delText>
        </w:r>
        <w:r w:rsidDel="00F03ADC">
          <w:rPr>
            <w:rFonts w:eastAsiaTheme="minorEastAsia"/>
            <w:color w:val="auto"/>
            <w:lang w:eastAsia="en-GB"/>
          </w:rPr>
          <w:tab/>
        </w:r>
        <w:r w:rsidDel="00F03ADC">
          <w:delText>Estimating Effective Intensity</w:delText>
        </w:r>
        <w:r w:rsidDel="00F03ADC">
          <w:tab/>
        </w:r>
        <w:r w:rsidDel="00F03ADC">
          <w:fldChar w:fldCharType="begin"/>
        </w:r>
        <w:r w:rsidDel="00F03ADC">
          <w:delInstrText xml:space="preserve"> PAGEREF _Toc22050928 \h </w:delInstrText>
        </w:r>
        <w:r w:rsidDel="00F03ADC">
          <w:fldChar w:fldCharType="separate"/>
        </w:r>
        <w:r w:rsidDel="00F03ADC">
          <w:delText>8</w:delText>
        </w:r>
        <w:r w:rsidDel="00F03ADC">
          <w:fldChar w:fldCharType="end"/>
        </w:r>
      </w:del>
    </w:p>
    <w:p w14:paraId="00F5634C" w14:textId="3290628A" w:rsidR="00F03ADC" w:rsidDel="00F03ADC" w:rsidRDefault="00F03ADC">
      <w:pPr>
        <w:pStyle w:val="TOC3"/>
        <w:tabs>
          <w:tab w:val="left" w:pos="1134"/>
          <w:tab w:val="right" w:leader="dot" w:pos="10195"/>
        </w:tabs>
        <w:rPr>
          <w:del w:id="25" w:author="Alwyn Williams" w:date="2019-10-15T16:56:00Z"/>
          <w:rFonts w:eastAsiaTheme="minorEastAsia"/>
          <w:noProof/>
          <w:sz w:val="22"/>
          <w:lang w:eastAsia="en-GB"/>
        </w:rPr>
      </w:pPr>
      <w:del w:id="26" w:author="Alwyn Williams" w:date="2019-10-15T16:56:00Z">
        <w:r w:rsidRPr="00227E6A" w:rsidDel="00F03ADC">
          <w:rPr>
            <w:noProof/>
          </w:rPr>
          <w:delText>3.2.1.</w:delText>
        </w:r>
        <w:r w:rsidDel="00F03ADC">
          <w:rPr>
            <w:rFonts w:eastAsiaTheme="minorEastAsia"/>
            <w:noProof/>
            <w:sz w:val="22"/>
            <w:lang w:eastAsia="en-GB"/>
          </w:rPr>
          <w:tab/>
        </w:r>
        <w:r w:rsidDel="00F03ADC">
          <w:rPr>
            <w:noProof/>
          </w:rPr>
          <w:delText>Pulse-Width Modulation</w:delText>
        </w:r>
        <w:r w:rsidDel="00F03ADC">
          <w:rPr>
            <w:noProof/>
          </w:rPr>
          <w:tab/>
        </w:r>
        <w:r w:rsidDel="00F03ADC">
          <w:rPr>
            <w:noProof/>
          </w:rPr>
          <w:fldChar w:fldCharType="begin"/>
        </w:r>
        <w:r w:rsidDel="00F03ADC">
          <w:rPr>
            <w:noProof/>
          </w:rPr>
          <w:delInstrText xml:space="preserve"> PAGEREF _Toc22050929 \h </w:delInstrText>
        </w:r>
        <w:r w:rsidDel="00F03ADC">
          <w:rPr>
            <w:noProof/>
          </w:rPr>
        </w:r>
        <w:r w:rsidDel="00F03ADC">
          <w:rPr>
            <w:noProof/>
          </w:rPr>
          <w:fldChar w:fldCharType="separate"/>
        </w:r>
        <w:r w:rsidDel="00F03ADC">
          <w:rPr>
            <w:noProof/>
          </w:rPr>
          <w:delText>8</w:delText>
        </w:r>
        <w:r w:rsidDel="00F03ADC">
          <w:rPr>
            <w:noProof/>
          </w:rPr>
          <w:fldChar w:fldCharType="end"/>
        </w:r>
      </w:del>
    </w:p>
    <w:p w14:paraId="60EF0C6F" w14:textId="516454A5" w:rsidR="00F03ADC" w:rsidDel="00F03ADC" w:rsidRDefault="00F03ADC">
      <w:pPr>
        <w:pStyle w:val="TOC1"/>
        <w:rPr>
          <w:del w:id="27" w:author="Alwyn Williams" w:date="2019-10-15T16:56:00Z"/>
          <w:rFonts w:eastAsiaTheme="minorEastAsia"/>
          <w:b w:val="0"/>
          <w:color w:val="auto"/>
          <w:lang w:eastAsia="en-GB"/>
        </w:rPr>
      </w:pPr>
      <w:del w:id="28" w:author="Alwyn Williams" w:date="2019-10-15T16:56:00Z">
        <w:r w:rsidRPr="00227E6A" w:rsidDel="00F03ADC">
          <w:delText>4.</w:delText>
        </w:r>
        <w:r w:rsidDel="00F03ADC">
          <w:rPr>
            <w:rFonts w:eastAsiaTheme="minorEastAsia"/>
            <w:b w:val="0"/>
            <w:color w:val="auto"/>
            <w:lang w:eastAsia="en-GB"/>
          </w:rPr>
          <w:tab/>
        </w:r>
        <w:r w:rsidDel="00F03ADC">
          <w:delText>CONCLUSIONS</w:delText>
        </w:r>
        <w:r w:rsidDel="00F03ADC">
          <w:tab/>
        </w:r>
        <w:r w:rsidDel="00F03ADC">
          <w:fldChar w:fldCharType="begin"/>
        </w:r>
        <w:r w:rsidDel="00F03ADC">
          <w:delInstrText xml:space="preserve"> PAGEREF _Toc22050931 \h </w:delInstrText>
        </w:r>
        <w:r w:rsidDel="00F03ADC">
          <w:fldChar w:fldCharType="separate"/>
        </w:r>
        <w:r w:rsidDel="00F03ADC">
          <w:delText>10</w:delText>
        </w:r>
        <w:r w:rsidDel="00F03ADC">
          <w:fldChar w:fldCharType="end"/>
        </w:r>
      </w:del>
    </w:p>
    <w:p w14:paraId="4DBCF683" w14:textId="64126F2D" w:rsidR="00F03ADC" w:rsidDel="00F03ADC" w:rsidRDefault="00F03ADC">
      <w:pPr>
        <w:pStyle w:val="TOC1"/>
        <w:rPr>
          <w:del w:id="29" w:author="Alwyn Williams" w:date="2019-10-15T16:56:00Z"/>
          <w:rFonts w:eastAsiaTheme="minorEastAsia"/>
          <w:b w:val="0"/>
          <w:color w:val="auto"/>
          <w:lang w:eastAsia="en-GB"/>
        </w:rPr>
      </w:pPr>
      <w:del w:id="30" w:author="Alwyn Williams" w:date="2019-10-15T16:56:00Z">
        <w:r w:rsidRPr="00227E6A" w:rsidDel="00F03ADC">
          <w:delText>5.</w:delText>
        </w:r>
        <w:r w:rsidDel="00F03ADC">
          <w:rPr>
            <w:rFonts w:eastAsiaTheme="minorEastAsia"/>
            <w:b w:val="0"/>
            <w:color w:val="auto"/>
            <w:lang w:eastAsia="en-GB"/>
          </w:rPr>
          <w:tab/>
        </w:r>
        <w:r w:rsidDel="00F03ADC">
          <w:delText>REFERENCES</w:delText>
        </w:r>
        <w:r w:rsidDel="00F03ADC">
          <w:tab/>
        </w:r>
        <w:r w:rsidDel="00F03ADC">
          <w:fldChar w:fldCharType="begin"/>
        </w:r>
        <w:r w:rsidDel="00F03ADC">
          <w:delInstrText xml:space="preserve"> PAGEREF _Toc22050932 \h </w:delInstrText>
        </w:r>
        <w:r w:rsidDel="00F03ADC">
          <w:fldChar w:fldCharType="separate"/>
        </w:r>
        <w:r w:rsidDel="00F03ADC">
          <w:delText>10</w:delText>
        </w:r>
        <w:r w:rsidDel="00F03ADC">
          <w:fldChar w:fldCharType="end"/>
        </w:r>
      </w:del>
    </w:p>
    <w:p w14:paraId="6549CC04" w14:textId="0ACADE28" w:rsidR="00F03ADC" w:rsidDel="00F03ADC" w:rsidRDefault="00F03ADC">
      <w:pPr>
        <w:pStyle w:val="TOC4"/>
        <w:rPr>
          <w:del w:id="31" w:author="Alwyn Williams" w:date="2019-10-15T16:56:00Z"/>
          <w:rFonts w:eastAsiaTheme="minorEastAsia"/>
          <w:b w:val="0"/>
          <w:noProof/>
          <w:color w:val="auto"/>
          <w:lang w:eastAsia="en-GB"/>
        </w:rPr>
      </w:pPr>
      <w:del w:id="32" w:author="Alwyn Williams" w:date="2019-10-15T16:56:00Z">
        <w:r w:rsidRPr="00227E6A" w:rsidDel="00F03ADC">
          <w:rPr>
            <w:noProof/>
            <w:u w:color="407EC9"/>
          </w:rPr>
          <w:delText>ANNEX A</w:delText>
        </w:r>
        <w:r w:rsidDel="00F03ADC">
          <w:rPr>
            <w:rFonts w:eastAsiaTheme="minorEastAsia"/>
            <w:b w:val="0"/>
            <w:noProof/>
            <w:color w:val="auto"/>
            <w:lang w:eastAsia="en-GB"/>
          </w:rPr>
          <w:tab/>
        </w:r>
        <w:r w:rsidDel="00F03ADC">
          <w:rPr>
            <w:noProof/>
          </w:rPr>
          <w:delText>Computational Considerations of the Modified Allard Method</w:delText>
        </w:r>
        <w:r w:rsidDel="00F03ADC">
          <w:rPr>
            <w:noProof/>
          </w:rPr>
          <w:tab/>
        </w:r>
        <w:r w:rsidDel="00F03ADC">
          <w:rPr>
            <w:noProof/>
          </w:rPr>
          <w:fldChar w:fldCharType="begin"/>
        </w:r>
        <w:r w:rsidDel="00F03ADC">
          <w:rPr>
            <w:noProof/>
          </w:rPr>
          <w:delInstrText xml:space="preserve"> PAGEREF _Toc22050933 \h </w:delInstrText>
        </w:r>
        <w:r w:rsidDel="00F03ADC">
          <w:rPr>
            <w:noProof/>
          </w:rPr>
        </w:r>
        <w:r w:rsidDel="00F03ADC">
          <w:rPr>
            <w:noProof/>
          </w:rPr>
          <w:fldChar w:fldCharType="separate"/>
        </w:r>
        <w:r w:rsidDel="00F03ADC">
          <w:rPr>
            <w:noProof/>
          </w:rPr>
          <w:delText>11</w:delText>
        </w:r>
        <w:r w:rsidDel="00F03ADC">
          <w:rPr>
            <w:noProof/>
          </w:rPr>
          <w:fldChar w:fldCharType="end"/>
        </w:r>
      </w:del>
    </w:p>
    <w:p w14:paraId="5B2499C8" w14:textId="436AD5CF" w:rsidR="00F03ADC" w:rsidDel="00F03ADC" w:rsidRDefault="00F03ADC">
      <w:pPr>
        <w:pStyle w:val="TOC4"/>
        <w:rPr>
          <w:del w:id="33" w:author="Alwyn Williams" w:date="2019-10-15T16:56:00Z"/>
          <w:rFonts w:eastAsiaTheme="minorEastAsia"/>
          <w:b w:val="0"/>
          <w:noProof/>
          <w:color w:val="auto"/>
          <w:lang w:eastAsia="en-GB"/>
        </w:rPr>
      </w:pPr>
      <w:del w:id="34" w:author="Alwyn Williams" w:date="2019-10-15T16:56:00Z">
        <w:r w:rsidRPr="00227E6A" w:rsidDel="00F03ADC">
          <w:rPr>
            <w:noProof/>
            <w:u w:color="407EC9"/>
          </w:rPr>
          <w:delText>ANNEX B</w:delText>
        </w:r>
        <w:r w:rsidDel="00F03ADC">
          <w:rPr>
            <w:rFonts w:eastAsiaTheme="minorEastAsia"/>
            <w:b w:val="0"/>
            <w:noProof/>
            <w:color w:val="auto"/>
            <w:lang w:eastAsia="en-GB"/>
          </w:rPr>
          <w:tab/>
        </w:r>
        <w:r w:rsidDel="00F03ADC">
          <w:rPr>
            <w:noProof/>
          </w:rPr>
          <w:delText>Peak-to-Effective Intensity Factors for Common Flash Shapes</w:delText>
        </w:r>
        <w:r w:rsidDel="00F03ADC">
          <w:rPr>
            <w:noProof/>
          </w:rPr>
          <w:tab/>
        </w:r>
        <w:r w:rsidDel="00F03ADC">
          <w:rPr>
            <w:noProof/>
          </w:rPr>
          <w:fldChar w:fldCharType="begin"/>
        </w:r>
        <w:r w:rsidDel="00F03ADC">
          <w:rPr>
            <w:noProof/>
          </w:rPr>
          <w:delInstrText xml:space="preserve"> PAGEREF _Toc22050934 \h </w:delInstrText>
        </w:r>
        <w:r w:rsidDel="00F03ADC">
          <w:rPr>
            <w:noProof/>
          </w:rPr>
        </w:r>
        <w:r w:rsidDel="00F03ADC">
          <w:rPr>
            <w:noProof/>
          </w:rPr>
          <w:fldChar w:fldCharType="separate"/>
        </w:r>
        <w:r w:rsidDel="00F03ADC">
          <w:rPr>
            <w:noProof/>
          </w:rPr>
          <w:delText>16</w:delText>
        </w:r>
        <w:r w:rsidDel="00F03ADC">
          <w:rPr>
            <w:noProof/>
          </w:rPr>
          <w:fldChar w:fldCharType="end"/>
        </w:r>
      </w:del>
    </w:p>
    <w:p w14:paraId="029EF620" w14:textId="617B5D01" w:rsidR="009D29CA" w:rsidDel="00F03ADC" w:rsidRDefault="009D29CA">
      <w:pPr>
        <w:pStyle w:val="TOC1"/>
        <w:rPr>
          <w:del w:id="35" w:author="Alwyn Williams" w:date="2019-10-15T16:55:00Z"/>
          <w:rFonts w:eastAsiaTheme="minorEastAsia"/>
          <w:b w:val="0"/>
          <w:color w:val="auto"/>
          <w:lang w:eastAsia="en-GB"/>
        </w:rPr>
      </w:pPr>
      <w:del w:id="36" w:author="Alwyn Williams" w:date="2019-10-15T16:55:00Z">
        <w:r w:rsidRPr="003E6BEF" w:rsidDel="00F03ADC">
          <w:delText>1.</w:delText>
        </w:r>
        <w:r w:rsidDel="00F03ADC">
          <w:rPr>
            <w:rFonts w:eastAsiaTheme="minorEastAsia"/>
            <w:b w:val="0"/>
            <w:color w:val="auto"/>
            <w:lang w:eastAsia="en-GB"/>
          </w:rPr>
          <w:tab/>
        </w:r>
        <w:r w:rsidDel="00F03ADC">
          <w:delText>INTRODUCTION</w:delText>
        </w:r>
        <w:r w:rsidDel="00F03ADC">
          <w:tab/>
          <w:delText>5</w:delText>
        </w:r>
      </w:del>
    </w:p>
    <w:p w14:paraId="2754DFF3" w14:textId="603A5490" w:rsidR="009D29CA" w:rsidDel="00F03ADC" w:rsidRDefault="009D29CA">
      <w:pPr>
        <w:pStyle w:val="TOC1"/>
        <w:rPr>
          <w:del w:id="37" w:author="Alwyn Williams" w:date="2019-10-15T16:55:00Z"/>
          <w:rFonts w:eastAsiaTheme="minorEastAsia"/>
          <w:b w:val="0"/>
          <w:color w:val="auto"/>
          <w:lang w:eastAsia="en-GB"/>
        </w:rPr>
      </w:pPr>
      <w:del w:id="38" w:author="Alwyn Williams" w:date="2019-10-15T16:55:00Z">
        <w:r w:rsidRPr="003E6BEF" w:rsidDel="00F03ADC">
          <w:delText>2.</w:delText>
        </w:r>
        <w:r w:rsidDel="00F03ADC">
          <w:rPr>
            <w:rFonts w:eastAsiaTheme="minorEastAsia"/>
            <w:b w:val="0"/>
            <w:color w:val="auto"/>
            <w:lang w:eastAsia="en-GB"/>
          </w:rPr>
          <w:tab/>
        </w:r>
        <w:r w:rsidDel="00F03ADC">
          <w:delText>DESCRIPTION OF EFFECTIVE INTENSITY OF A RYTHMIC LIGHT</w:delText>
        </w:r>
        <w:r w:rsidDel="00F03ADC">
          <w:tab/>
          <w:delText>5</w:delText>
        </w:r>
      </w:del>
    </w:p>
    <w:p w14:paraId="7E203B34" w14:textId="1D62D695" w:rsidR="009D29CA" w:rsidDel="00F03ADC" w:rsidRDefault="009D29CA">
      <w:pPr>
        <w:pStyle w:val="TOC1"/>
        <w:rPr>
          <w:del w:id="39" w:author="Alwyn Williams" w:date="2019-10-15T16:55:00Z"/>
          <w:rFonts w:eastAsiaTheme="minorEastAsia"/>
          <w:b w:val="0"/>
          <w:color w:val="auto"/>
          <w:lang w:eastAsia="en-GB"/>
        </w:rPr>
      </w:pPr>
      <w:del w:id="40" w:author="Alwyn Williams" w:date="2019-10-15T16:55:00Z">
        <w:r w:rsidRPr="003E6BEF" w:rsidDel="00F03ADC">
          <w:delText>3.</w:delText>
        </w:r>
        <w:r w:rsidDel="00F03ADC">
          <w:rPr>
            <w:rFonts w:eastAsiaTheme="minorEastAsia"/>
            <w:b w:val="0"/>
            <w:color w:val="auto"/>
            <w:lang w:eastAsia="en-GB"/>
          </w:rPr>
          <w:tab/>
        </w:r>
        <w:r w:rsidDel="00F03ADC">
          <w:delText>EVALUATION OF EFFECTIVE INTENSITY</w:delText>
        </w:r>
        <w:r w:rsidDel="00F03ADC">
          <w:tab/>
          <w:delText>6</w:delText>
        </w:r>
      </w:del>
    </w:p>
    <w:p w14:paraId="358C2723" w14:textId="56A485CB" w:rsidR="009D29CA" w:rsidDel="00F03ADC" w:rsidRDefault="009D29CA">
      <w:pPr>
        <w:pStyle w:val="TOC2"/>
        <w:rPr>
          <w:del w:id="41" w:author="Alwyn Williams" w:date="2019-10-15T16:55:00Z"/>
          <w:rFonts w:eastAsiaTheme="minorEastAsia"/>
          <w:color w:val="auto"/>
          <w:lang w:eastAsia="en-GB"/>
        </w:rPr>
      </w:pPr>
      <w:del w:id="42" w:author="Alwyn Williams" w:date="2019-10-15T16:55:00Z">
        <w:r w:rsidRPr="003E6BEF" w:rsidDel="00F03ADC">
          <w:delText>3.1.</w:delText>
        </w:r>
        <w:r w:rsidDel="00F03ADC">
          <w:rPr>
            <w:rFonts w:eastAsiaTheme="minorEastAsia"/>
            <w:color w:val="auto"/>
            <w:lang w:eastAsia="en-GB"/>
          </w:rPr>
          <w:tab/>
        </w:r>
        <w:r w:rsidDel="00F03ADC">
          <w:delText>Modified Allard Method</w:delText>
        </w:r>
        <w:r w:rsidDel="00F03ADC">
          <w:tab/>
          <w:delText>6</w:delText>
        </w:r>
      </w:del>
    </w:p>
    <w:p w14:paraId="5CC63D42" w14:textId="2F94E553" w:rsidR="009D29CA" w:rsidDel="00F03ADC" w:rsidRDefault="009D29CA">
      <w:pPr>
        <w:pStyle w:val="TOC3"/>
        <w:tabs>
          <w:tab w:val="left" w:pos="1134"/>
          <w:tab w:val="right" w:leader="dot" w:pos="10195"/>
        </w:tabs>
        <w:rPr>
          <w:del w:id="43" w:author="Alwyn Williams" w:date="2019-10-15T16:55:00Z"/>
          <w:rFonts w:eastAsiaTheme="minorEastAsia"/>
          <w:noProof/>
          <w:sz w:val="22"/>
          <w:lang w:eastAsia="en-GB"/>
        </w:rPr>
      </w:pPr>
      <w:del w:id="44" w:author="Alwyn Williams" w:date="2019-10-15T16:55:00Z">
        <w:r w:rsidRPr="003E6BEF" w:rsidDel="00F03ADC">
          <w:rPr>
            <w:noProof/>
          </w:rPr>
          <w:delText>3.1.1.</w:delText>
        </w:r>
        <w:r w:rsidDel="00F03ADC">
          <w:rPr>
            <w:rFonts w:eastAsiaTheme="minorEastAsia"/>
            <w:noProof/>
            <w:sz w:val="22"/>
            <w:lang w:eastAsia="en-GB"/>
          </w:rPr>
          <w:tab/>
        </w:r>
        <w:r w:rsidDel="00F03ADC">
          <w:rPr>
            <w:noProof/>
          </w:rPr>
          <w:delText>Continuous Time Version</w:delText>
        </w:r>
        <w:r w:rsidDel="00F03ADC">
          <w:rPr>
            <w:noProof/>
          </w:rPr>
          <w:tab/>
          <w:delText>6</w:delText>
        </w:r>
      </w:del>
    </w:p>
    <w:p w14:paraId="3C28FB1F" w14:textId="3CBE3735" w:rsidR="009D29CA" w:rsidDel="00F03ADC" w:rsidRDefault="009D29CA">
      <w:pPr>
        <w:pStyle w:val="TOC3"/>
        <w:tabs>
          <w:tab w:val="left" w:pos="1134"/>
          <w:tab w:val="right" w:leader="dot" w:pos="10195"/>
        </w:tabs>
        <w:rPr>
          <w:del w:id="45" w:author="Alwyn Williams" w:date="2019-10-15T16:55:00Z"/>
          <w:rFonts w:eastAsiaTheme="minorEastAsia"/>
          <w:noProof/>
          <w:sz w:val="22"/>
          <w:lang w:eastAsia="en-GB"/>
        </w:rPr>
      </w:pPr>
      <w:del w:id="46" w:author="Alwyn Williams" w:date="2019-10-15T16:55:00Z">
        <w:r w:rsidRPr="003E6BEF" w:rsidDel="00F03ADC">
          <w:rPr>
            <w:noProof/>
          </w:rPr>
          <w:delText>3.1.2.</w:delText>
        </w:r>
        <w:r w:rsidDel="00F03ADC">
          <w:rPr>
            <w:rFonts w:eastAsiaTheme="minorEastAsia"/>
            <w:noProof/>
            <w:sz w:val="22"/>
            <w:lang w:eastAsia="en-GB"/>
          </w:rPr>
          <w:tab/>
        </w:r>
        <w:r w:rsidDel="00F03ADC">
          <w:rPr>
            <w:noProof/>
          </w:rPr>
          <w:delText>Discrete-time Version</w:delText>
        </w:r>
        <w:r w:rsidDel="00F03ADC">
          <w:rPr>
            <w:noProof/>
          </w:rPr>
          <w:tab/>
          <w:delText>7</w:delText>
        </w:r>
      </w:del>
    </w:p>
    <w:p w14:paraId="0B36AE8E" w14:textId="1219B51E" w:rsidR="009D29CA" w:rsidDel="00F03ADC" w:rsidRDefault="009D29CA">
      <w:pPr>
        <w:pStyle w:val="TOC2"/>
        <w:rPr>
          <w:del w:id="47" w:author="Alwyn Williams" w:date="2019-10-15T16:55:00Z"/>
          <w:rFonts w:eastAsiaTheme="minorEastAsia"/>
          <w:color w:val="auto"/>
          <w:lang w:eastAsia="en-GB"/>
        </w:rPr>
      </w:pPr>
      <w:del w:id="48" w:author="Alwyn Williams" w:date="2019-10-15T16:55:00Z">
        <w:r w:rsidRPr="003E6BEF" w:rsidDel="00F03ADC">
          <w:delText>3.2.</w:delText>
        </w:r>
        <w:r w:rsidDel="00F03ADC">
          <w:rPr>
            <w:rFonts w:eastAsiaTheme="minorEastAsia"/>
            <w:color w:val="auto"/>
            <w:lang w:eastAsia="en-GB"/>
          </w:rPr>
          <w:tab/>
        </w:r>
        <w:r w:rsidDel="00F03ADC">
          <w:delText>Estimating Effective Intensity</w:delText>
        </w:r>
        <w:r w:rsidDel="00F03ADC">
          <w:tab/>
          <w:delText>8</w:delText>
        </w:r>
      </w:del>
    </w:p>
    <w:p w14:paraId="4BD32C57" w14:textId="48872E34" w:rsidR="009D29CA" w:rsidDel="00F03ADC" w:rsidRDefault="009D29CA">
      <w:pPr>
        <w:pStyle w:val="TOC3"/>
        <w:tabs>
          <w:tab w:val="left" w:pos="1134"/>
          <w:tab w:val="right" w:leader="dot" w:pos="10195"/>
        </w:tabs>
        <w:rPr>
          <w:del w:id="49" w:author="Alwyn Williams" w:date="2019-10-15T16:55:00Z"/>
          <w:rFonts w:eastAsiaTheme="minorEastAsia"/>
          <w:noProof/>
          <w:sz w:val="22"/>
          <w:lang w:eastAsia="en-GB"/>
        </w:rPr>
      </w:pPr>
      <w:del w:id="50" w:author="Alwyn Williams" w:date="2019-10-15T16:55:00Z">
        <w:r w:rsidRPr="003E6BEF" w:rsidDel="00F03ADC">
          <w:rPr>
            <w:noProof/>
          </w:rPr>
          <w:delText>3.2.1.</w:delText>
        </w:r>
        <w:r w:rsidDel="00F03ADC">
          <w:rPr>
            <w:rFonts w:eastAsiaTheme="minorEastAsia"/>
            <w:noProof/>
            <w:sz w:val="22"/>
            <w:lang w:eastAsia="en-GB"/>
          </w:rPr>
          <w:tab/>
        </w:r>
        <w:r w:rsidDel="00F03ADC">
          <w:rPr>
            <w:noProof/>
          </w:rPr>
          <w:delText>Pulse-Width Modulation</w:delText>
        </w:r>
        <w:r w:rsidDel="00F03ADC">
          <w:rPr>
            <w:noProof/>
          </w:rPr>
          <w:tab/>
          <w:delText>8</w:delText>
        </w:r>
      </w:del>
    </w:p>
    <w:p w14:paraId="7F58ECA1" w14:textId="5B5A292F" w:rsidR="009D29CA" w:rsidDel="00F03ADC" w:rsidRDefault="009D29CA">
      <w:pPr>
        <w:pStyle w:val="TOC1"/>
        <w:rPr>
          <w:del w:id="51" w:author="Alwyn Williams" w:date="2019-10-15T16:55:00Z"/>
          <w:rFonts w:eastAsiaTheme="minorEastAsia"/>
          <w:b w:val="0"/>
          <w:color w:val="auto"/>
          <w:lang w:eastAsia="en-GB"/>
        </w:rPr>
      </w:pPr>
      <w:del w:id="52" w:author="Alwyn Williams" w:date="2019-10-15T16:55:00Z">
        <w:r w:rsidRPr="003E6BEF" w:rsidDel="00F03ADC">
          <w:delText>4.</w:delText>
        </w:r>
        <w:r w:rsidDel="00F03ADC">
          <w:rPr>
            <w:rFonts w:eastAsiaTheme="minorEastAsia"/>
            <w:b w:val="0"/>
            <w:color w:val="auto"/>
            <w:lang w:eastAsia="en-GB"/>
          </w:rPr>
          <w:tab/>
        </w:r>
        <w:r w:rsidDel="00F03ADC">
          <w:delText>CONCLUSIONS</w:delText>
        </w:r>
        <w:r w:rsidDel="00F03ADC">
          <w:tab/>
          <w:delText>10</w:delText>
        </w:r>
      </w:del>
    </w:p>
    <w:p w14:paraId="117AD354" w14:textId="1A2837EB" w:rsidR="009D29CA" w:rsidDel="00F03ADC" w:rsidRDefault="009D29CA">
      <w:pPr>
        <w:pStyle w:val="TOC1"/>
        <w:rPr>
          <w:del w:id="53" w:author="Alwyn Williams" w:date="2019-10-15T16:55:00Z"/>
          <w:rFonts w:eastAsiaTheme="minorEastAsia"/>
          <w:b w:val="0"/>
          <w:color w:val="auto"/>
          <w:lang w:eastAsia="en-GB"/>
        </w:rPr>
      </w:pPr>
      <w:del w:id="54" w:author="Alwyn Williams" w:date="2019-10-15T16:55:00Z">
        <w:r w:rsidRPr="003E6BEF" w:rsidDel="00F03ADC">
          <w:delText>5.</w:delText>
        </w:r>
        <w:r w:rsidDel="00F03ADC">
          <w:rPr>
            <w:rFonts w:eastAsiaTheme="minorEastAsia"/>
            <w:b w:val="0"/>
            <w:color w:val="auto"/>
            <w:lang w:eastAsia="en-GB"/>
          </w:rPr>
          <w:tab/>
        </w:r>
        <w:r w:rsidDel="00F03ADC">
          <w:delText>REFERENCES</w:delText>
        </w:r>
        <w:r w:rsidDel="00F03ADC">
          <w:tab/>
          <w:delText>10</w:delText>
        </w:r>
      </w:del>
    </w:p>
    <w:p w14:paraId="3009F44A" w14:textId="764B9660" w:rsidR="009D29CA" w:rsidDel="00F03ADC" w:rsidRDefault="009D29CA">
      <w:pPr>
        <w:pStyle w:val="TOC4"/>
        <w:rPr>
          <w:del w:id="55" w:author="Alwyn Williams" w:date="2019-10-15T16:55:00Z"/>
          <w:rFonts w:eastAsiaTheme="minorEastAsia"/>
          <w:b w:val="0"/>
          <w:noProof/>
          <w:color w:val="auto"/>
          <w:lang w:eastAsia="en-GB"/>
        </w:rPr>
      </w:pPr>
      <w:del w:id="56" w:author="Alwyn Williams" w:date="2019-10-15T16:55:00Z">
        <w:r w:rsidRPr="003E6BEF" w:rsidDel="00F03ADC">
          <w:rPr>
            <w:noProof/>
            <w:u w:color="407EC9"/>
          </w:rPr>
          <w:delText>ANNEX A</w:delText>
        </w:r>
        <w:r w:rsidDel="00F03ADC">
          <w:rPr>
            <w:rFonts w:eastAsiaTheme="minorEastAsia"/>
            <w:b w:val="0"/>
            <w:noProof/>
            <w:color w:val="auto"/>
            <w:lang w:eastAsia="en-GB"/>
          </w:rPr>
          <w:tab/>
        </w:r>
        <w:r w:rsidDel="00F03ADC">
          <w:rPr>
            <w:noProof/>
          </w:rPr>
          <w:delText>Computational Considerations of the Modified Allard Method</w:delText>
        </w:r>
        <w:r w:rsidDel="00F03ADC">
          <w:rPr>
            <w:noProof/>
          </w:rPr>
          <w:tab/>
          <w:delText>11</w:delText>
        </w:r>
      </w:del>
    </w:p>
    <w:p w14:paraId="08ED8C42" w14:textId="396806EB" w:rsidR="009D29CA" w:rsidDel="00F03ADC" w:rsidRDefault="009D29CA">
      <w:pPr>
        <w:pStyle w:val="TOC4"/>
        <w:rPr>
          <w:del w:id="57" w:author="Alwyn Williams" w:date="2019-10-15T16:55:00Z"/>
          <w:rFonts w:eastAsiaTheme="minorEastAsia"/>
          <w:b w:val="0"/>
          <w:noProof/>
          <w:color w:val="auto"/>
          <w:lang w:eastAsia="en-GB"/>
        </w:rPr>
      </w:pPr>
      <w:del w:id="58" w:author="Alwyn Williams" w:date="2019-10-15T16:55:00Z">
        <w:r w:rsidRPr="003E6BEF" w:rsidDel="00F03ADC">
          <w:rPr>
            <w:noProof/>
            <w:u w:color="407EC9"/>
          </w:rPr>
          <w:delText>ANNEX B</w:delText>
        </w:r>
        <w:r w:rsidDel="00F03ADC">
          <w:rPr>
            <w:rFonts w:eastAsiaTheme="minorEastAsia"/>
            <w:b w:val="0"/>
            <w:noProof/>
            <w:color w:val="auto"/>
            <w:lang w:eastAsia="en-GB"/>
          </w:rPr>
          <w:tab/>
        </w:r>
        <w:r w:rsidDel="00F03ADC">
          <w:rPr>
            <w:noProof/>
          </w:rPr>
          <w:delText>Peak-to-Effective Intensity Factors for Common Flash Shapes</w:delText>
        </w:r>
        <w:r w:rsidDel="00F03ADC">
          <w:rPr>
            <w:noProof/>
          </w:rPr>
          <w:tab/>
          <w:delText>16</w:delText>
        </w:r>
      </w:del>
    </w:p>
    <w:p w14:paraId="4227EA62" w14:textId="259C9222" w:rsidR="00C6783B" w:rsidDel="009D29CA" w:rsidRDefault="00C6783B">
      <w:pPr>
        <w:pStyle w:val="TOC1"/>
        <w:rPr>
          <w:del w:id="59" w:author="Alwyn Williams" w:date="2019-10-15T16:02:00Z"/>
          <w:rFonts w:eastAsiaTheme="minorEastAsia"/>
          <w:b w:val="0"/>
          <w:color w:val="auto"/>
          <w:lang w:eastAsia="en-GB"/>
        </w:rPr>
      </w:pPr>
      <w:del w:id="60" w:author="Alwyn Williams" w:date="2019-10-15T16:02:00Z">
        <w:r w:rsidRPr="00FC3EFA" w:rsidDel="009D29CA">
          <w:delText>1.</w:delText>
        </w:r>
        <w:r w:rsidDel="009D29CA">
          <w:rPr>
            <w:rFonts w:eastAsiaTheme="minorEastAsia"/>
            <w:b w:val="0"/>
            <w:color w:val="auto"/>
            <w:lang w:eastAsia="en-GB"/>
          </w:rPr>
          <w:tab/>
        </w:r>
        <w:r w:rsidDel="009D29CA">
          <w:delText>INTRODUCTION</w:delText>
        </w:r>
        <w:r w:rsidDel="009D29CA">
          <w:tab/>
          <w:delText>4</w:delText>
        </w:r>
      </w:del>
    </w:p>
    <w:p w14:paraId="10578E11" w14:textId="7DDE385E" w:rsidR="00C6783B" w:rsidDel="009D29CA" w:rsidRDefault="00C6783B">
      <w:pPr>
        <w:pStyle w:val="TOC1"/>
        <w:rPr>
          <w:del w:id="61" w:author="Alwyn Williams" w:date="2019-10-15T16:02:00Z"/>
          <w:rFonts w:eastAsiaTheme="minorEastAsia"/>
          <w:b w:val="0"/>
          <w:color w:val="auto"/>
          <w:lang w:eastAsia="en-GB"/>
        </w:rPr>
      </w:pPr>
      <w:del w:id="62" w:author="Alwyn Williams" w:date="2019-10-15T16:02:00Z">
        <w:r w:rsidRPr="00FC3EFA" w:rsidDel="009D29CA">
          <w:delText>2.</w:delText>
        </w:r>
        <w:r w:rsidDel="009D29CA">
          <w:rPr>
            <w:rFonts w:eastAsiaTheme="minorEastAsia"/>
            <w:b w:val="0"/>
            <w:color w:val="auto"/>
            <w:lang w:eastAsia="en-GB"/>
          </w:rPr>
          <w:tab/>
        </w:r>
        <w:r w:rsidDel="009D29CA">
          <w:delText>DESCRIPTION OF EFFECTIVE INTENSITY OF A RYTHMIC LIGHT</w:delText>
        </w:r>
        <w:r w:rsidDel="009D29CA">
          <w:tab/>
          <w:delText>4</w:delText>
        </w:r>
      </w:del>
    </w:p>
    <w:p w14:paraId="09F1DB33" w14:textId="2DACB3BD" w:rsidR="00C6783B" w:rsidDel="009D29CA" w:rsidRDefault="00C6783B">
      <w:pPr>
        <w:pStyle w:val="TOC1"/>
        <w:rPr>
          <w:del w:id="63" w:author="Alwyn Williams" w:date="2019-10-15T16:02:00Z"/>
          <w:rFonts w:eastAsiaTheme="minorEastAsia"/>
          <w:b w:val="0"/>
          <w:color w:val="auto"/>
          <w:lang w:eastAsia="en-GB"/>
        </w:rPr>
      </w:pPr>
      <w:del w:id="64" w:author="Alwyn Williams" w:date="2019-10-15T16:02:00Z">
        <w:r w:rsidRPr="00FC3EFA" w:rsidDel="009D29CA">
          <w:delText>3.</w:delText>
        </w:r>
        <w:r w:rsidDel="009D29CA">
          <w:rPr>
            <w:rFonts w:eastAsiaTheme="minorEastAsia"/>
            <w:b w:val="0"/>
            <w:color w:val="auto"/>
            <w:lang w:eastAsia="en-GB"/>
          </w:rPr>
          <w:tab/>
        </w:r>
        <w:r w:rsidDel="009D29CA">
          <w:delText>EVALUATION OF EFFECTIVE INTENSITY</w:delText>
        </w:r>
        <w:r w:rsidDel="009D29CA">
          <w:tab/>
          <w:delText>5</w:delText>
        </w:r>
      </w:del>
    </w:p>
    <w:p w14:paraId="1E72EFC6" w14:textId="1EFE429F" w:rsidR="00C6783B" w:rsidDel="009D29CA" w:rsidRDefault="00C6783B">
      <w:pPr>
        <w:pStyle w:val="TOC2"/>
        <w:rPr>
          <w:del w:id="65" w:author="Alwyn Williams" w:date="2019-10-15T16:02:00Z"/>
          <w:rFonts w:eastAsiaTheme="minorEastAsia"/>
          <w:color w:val="auto"/>
          <w:lang w:eastAsia="en-GB"/>
        </w:rPr>
      </w:pPr>
      <w:del w:id="66" w:author="Alwyn Williams" w:date="2019-10-15T16:02:00Z">
        <w:r w:rsidRPr="00FC3EFA" w:rsidDel="009D29CA">
          <w:delText>3.1.</w:delText>
        </w:r>
        <w:r w:rsidDel="009D29CA">
          <w:rPr>
            <w:rFonts w:eastAsiaTheme="minorEastAsia"/>
            <w:color w:val="auto"/>
            <w:lang w:eastAsia="en-GB"/>
          </w:rPr>
          <w:tab/>
        </w:r>
        <w:r w:rsidDel="009D29CA">
          <w:delText>Modified Allard Method</w:delText>
        </w:r>
        <w:r w:rsidDel="009D29CA">
          <w:tab/>
          <w:delText>5</w:delText>
        </w:r>
      </w:del>
    </w:p>
    <w:p w14:paraId="3A6533E8" w14:textId="491BD729" w:rsidR="00C6783B" w:rsidDel="009D29CA" w:rsidRDefault="00C6783B">
      <w:pPr>
        <w:pStyle w:val="TOC3"/>
        <w:tabs>
          <w:tab w:val="left" w:pos="1134"/>
          <w:tab w:val="right" w:leader="dot" w:pos="10195"/>
        </w:tabs>
        <w:rPr>
          <w:del w:id="67" w:author="Alwyn Williams" w:date="2019-10-15T16:02:00Z"/>
          <w:rFonts w:eastAsiaTheme="minorEastAsia"/>
          <w:noProof/>
          <w:sz w:val="22"/>
          <w:lang w:eastAsia="en-GB"/>
        </w:rPr>
      </w:pPr>
      <w:del w:id="68" w:author="Alwyn Williams" w:date="2019-10-15T16:02:00Z">
        <w:r w:rsidRPr="00FC3EFA" w:rsidDel="009D29CA">
          <w:rPr>
            <w:noProof/>
          </w:rPr>
          <w:delText>3.1.1.</w:delText>
        </w:r>
        <w:r w:rsidDel="009D29CA">
          <w:rPr>
            <w:rFonts w:eastAsiaTheme="minorEastAsia"/>
            <w:noProof/>
            <w:sz w:val="22"/>
            <w:lang w:eastAsia="en-GB"/>
          </w:rPr>
          <w:tab/>
        </w:r>
        <w:r w:rsidDel="009D29CA">
          <w:rPr>
            <w:noProof/>
          </w:rPr>
          <w:delText>Continuous Time Version</w:delText>
        </w:r>
        <w:r w:rsidDel="009D29CA">
          <w:rPr>
            <w:noProof/>
          </w:rPr>
          <w:tab/>
          <w:delText>5</w:delText>
        </w:r>
      </w:del>
    </w:p>
    <w:p w14:paraId="57850EDE" w14:textId="3CD03235" w:rsidR="00C6783B" w:rsidDel="009D29CA" w:rsidRDefault="00C6783B">
      <w:pPr>
        <w:pStyle w:val="TOC3"/>
        <w:tabs>
          <w:tab w:val="left" w:pos="1134"/>
          <w:tab w:val="right" w:leader="dot" w:pos="10195"/>
        </w:tabs>
        <w:rPr>
          <w:del w:id="69" w:author="Alwyn Williams" w:date="2019-10-15T16:02:00Z"/>
          <w:rFonts w:eastAsiaTheme="minorEastAsia"/>
          <w:noProof/>
          <w:sz w:val="22"/>
          <w:lang w:eastAsia="en-GB"/>
        </w:rPr>
      </w:pPr>
      <w:del w:id="70" w:author="Alwyn Williams" w:date="2019-10-15T16:02:00Z">
        <w:r w:rsidRPr="00FC3EFA" w:rsidDel="009D29CA">
          <w:rPr>
            <w:noProof/>
          </w:rPr>
          <w:delText>3.1.2.</w:delText>
        </w:r>
        <w:r w:rsidDel="009D29CA">
          <w:rPr>
            <w:rFonts w:eastAsiaTheme="minorEastAsia"/>
            <w:noProof/>
            <w:sz w:val="22"/>
            <w:lang w:eastAsia="en-GB"/>
          </w:rPr>
          <w:tab/>
        </w:r>
        <w:r w:rsidDel="009D29CA">
          <w:rPr>
            <w:noProof/>
          </w:rPr>
          <w:delText>Discrete-time Version</w:delText>
        </w:r>
        <w:r w:rsidDel="009D29CA">
          <w:rPr>
            <w:noProof/>
          </w:rPr>
          <w:tab/>
          <w:delText>6</w:delText>
        </w:r>
      </w:del>
    </w:p>
    <w:p w14:paraId="26982E58" w14:textId="7CB6EDCC" w:rsidR="00C6783B" w:rsidDel="009D29CA" w:rsidRDefault="00C6783B">
      <w:pPr>
        <w:pStyle w:val="TOC2"/>
        <w:rPr>
          <w:del w:id="71" w:author="Alwyn Williams" w:date="2019-10-15T16:02:00Z"/>
          <w:rFonts w:eastAsiaTheme="minorEastAsia"/>
          <w:color w:val="auto"/>
          <w:lang w:eastAsia="en-GB"/>
        </w:rPr>
      </w:pPr>
      <w:del w:id="72" w:author="Alwyn Williams" w:date="2019-10-15T16:02:00Z">
        <w:r w:rsidRPr="00FC3EFA" w:rsidDel="009D29CA">
          <w:delText>3.2.</w:delText>
        </w:r>
        <w:r w:rsidDel="009D29CA">
          <w:rPr>
            <w:rFonts w:eastAsiaTheme="minorEastAsia"/>
            <w:color w:val="auto"/>
            <w:lang w:eastAsia="en-GB"/>
          </w:rPr>
          <w:tab/>
        </w:r>
        <w:r w:rsidDel="009D29CA">
          <w:delText>Estimating Effective Intensity</w:delText>
        </w:r>
        <w:r w:rsidDel="009D29CA">
          <w:tab/>
          <w:delText>7</w:delText>
        </w:r>
      </w:del>
    </w:p>
    <w:p w14:paraId="3736BBB0" w14:textId="2C7A28E8" w:rsidR="00C6783B" w:rsidDel="009D29CA" w:rsidRDefault="00C6783B">
      <w:pPr>
        <w:pStyle w:val="TOC3"/>
        <w:tabs>
          <w:tab w:val="left" w:pos="1134"/>
          <w:tab w:val="right" w:leader="dot" w:pos="10195"/>
        </w:tabs>
        <w:rPr>
          <w:del w:id="73" w:author="Alwyn Williams" w:date="2019-10-15T16:02:00Z"/>
          <w:rFonts w:eastAsiaTheme="minorEastAsia"/>
          <w:noProof/>
          <w:sz w:val="22"/>
          <w:lang w:eastAsia="en-GB"/>
        </w:rPr>
      </w:pPr>
      <w:del w:id="74" w:author="Alwyn Williams" w:date="2019-10-15T16:02:00Z">
        <w:r w:rsidRPr="00FC3EFA" w:rsidDel="009D29CA">
          <w:rPr>
            <w:noProof/>
          </w:rPr>
          <w:delText>3.2.1.</w:delText>
        </w:r>
        <w:r w:rsidDel="009D29CA">
          <w:rPr>
            <w:rFonts w:eastAsiaTheme="minorEastAsia"/>
            <w:noProof/>
            <w:sz w:val="22"/>
            <w:lang w:eastAsia="en-GB"/>
          </w:rPr>
          <w:tab/>
        </w:r>
        <w:r w:rsidDel="009D29CA">
          <w:rPr>
            <w:noProof/>
          </w:rPr>
          <w:delText>Pulse-Width Modulation</w:delText>
        </w:r>
        <w:r w:rsidDel="009D29CA">
          <w:rPr>
            <w:noProof/>
          </w:rPr>
          <w:tab/>
          <w:delText>7</w:delText>
        </w:r>
      </w:del>
    </w:p>
    <w:p w14:paraId="49CB20FC" w14:textId="7B9AB917" w:rsidR="00C6783B" w:rsidDel="009D29CA" w:rsidRDefault="00C6783B">
      <w:pPr>
        <w:pStyle w:val="TOC1"/>
        <w:rPr>
          <w:del w:id="75" w:author="Alwyn Williams" w:date="2019-10-15T16:02:00Z"/>
          <w:rFonts w:eastAsiaTheme="minorEastAsia"/>
          <w:b w:val="0"/>
          <w:color w:val="auto"/>
          <w:lang w:eastAsia="en-GB"/>
        </w:rPr>
      </w:pPr>
      <w:del w:id="76" w:author="Alwyn Williams" w:date="2019-10-15T16:02:00Z">
        <w:r w:rsidRPr="00FC3EFA" w:rsidDel="009D29CA">
          <w:delText>4.</w:delText>
        </w:r>
        <w:r w:rsidDel="009D29CA">
          <w:rPr>
            <w:rFonts w:eastAsiaTheme="minorEastAsia"/>
            <w:b w:val="0"/>
            <w:color w:val="auto"/>
            <w:lang w:eastAsia="en-GB"/>
          </w:rPr>
          <w:tab/>
        </w:r>
        <w:r w:rsidDel="009D29CA">
          <w:delText>CONCLUSIONS</w:delText>
        </w:r>
        <w:r w:rsidDel="009D29CA">
          <w:tab/>
          <w:delText>8</w:delText>
        </w:r>
      </w:del>
    </w:p>
    <w:p w14:paraId="10BD396B" w14:textId="22C96C72" w:rsidR="00C6783B" w:rsidDel="009D29CA" w:rsidRDefault="00C6783B">
      <w:pPr>
        <w:pStyle w:val="TOC1"/>
        <w:rPr>
          <w:del w:id="77" w:author="Alwyn Williams" w:date="2019-10-15T16:02:00Z"/>
          <w:rFonts w:eastAsiaTheme="minorEastAsia"/>
          <w:b w:val="0"/>
          <w:color w:val="auto"/>
          <w:lang w:eastAsia="en-GB"/>
        </w:rPr>
      </w:pPr>
      <w:del w:id="78" w:author="Alwyn Williams" w:date="2019-10-15T16:02:00Z">
        <w:r w:rsidRPr="00FC3EFA" w:rsidDel="009D29CA">
          <w:delText>5.</w:delText>
        </w:r>
        <w:r w:rsidDel="009D29CA">
          <w:rPr>
            <w:rFonts w:eastAsiaTheme="minorEastAsia"/>
            <w:b w:val="0"/>
            <w:color w:val="auto"/>
            <w:lang w:eastAsia="en-GB"/>
          </w:rPr>
          <w:tab/>
        </w:r>
        <w:r w:rsidDel="009D29CA">
          <w:delText>REFERENCES</w:delText>
        </w:r>
        <w:r w:rsidDel="009D29CA">
          <w:tab/>
          <w:delText>9</w:delText>
        </w:r>
      </w:del>
    </w:p>
    <w:p w14:paraId="4650777E" w14:textId="0C3B02B9" w:rsidR="00C6783B" w:rsidDel="009D29CA" w:rsidRDefault="00C6783B">
      <w:pPr>
        <w:pStyle w:val="TOC4"/>
        <w:rPr>
          <w:del w:id="79" w:author="Alwyn Williams" w:date="2019-10-15T16:02:00Z"/>
          <w:rFonts w:eastAsiaTheme="minorEastAsia"/>
          <w:b w:val="0"/>
          <w:noProof/>
          <w:color w:val="auto"/>
          <w:lang w:eastAsia="en-GB"/>
        </w:rPr>
      </w:pPr>
      <w:del w:id="80" w:author="Alwyn Williams" w:date="2019-10-15T16:02:00Z">
        <w:r w:rsidRPr="00FC3EFA" w:rsidDel="009D29CA">
          <w:rPr>
            <w:noProof/>
            <w:u w:color="407EC9"/>
          </w:rPr>
          <w:delText>ANNEX A</w:delText>
        </w:r>
        <w:r w:rsidDel="009D29CA">
          <w:rPr>
            <w:rFonts w:eastAsiaTheme="minorEastAsia"/>
            <w:b w:val="0"/>
            <w:noProof/>
            <w:color w:val="auto"/>
            <w:lang w:eastAsia="en-GB"/>
          </w:rPr>
          <w:tab/>
        </w:r>
        <w:r w:rsidDel="009D29CA">
          <w:rPr>
            <w:noProof/>
          </w:rPr>
          <w:delText>Computational Considerations of the Modified Allard Method</w:delText>
        </w:r>
        <w:r w:rsidDel="009D29CA">
          <w:rPr>
            <w:noProof/>
          </w:rPr>
          <w:tab/>
          <w:delText>10</w:delText>
        </w:r>
      </w:del>
    </w:p>
    <w:p w14:paraId="1804EA67" w14:textId="3DC72E68" w:rsidR="00C6783B" w:rsidDel="009D29CA" w:rsidRDefault="00C6783B">
      <w:pPr>
        <w:pStyle w:val="TOC4"/>
        <w:rPr>
          <w:del w:id="81" w:author="Alwyn Williams" w:date="2019-10-15T16:02:00Z"/>
          <w:rFonts w:eastAsiaTheme="minorEastAsia"/>
          <w:b w:val="0"/>
          <w:noProof/>
          <w:color w:val="auto"/>
          <w:lang w:eastAsia="en-GB"/>
        </w:rPr>
      </w:pPr>
      <w:del w:id="82" w:author="Alwyn Williams" w:date="2019-10-15T16:02:00Z">
        <w:r w:rsidRPr="00FC3EFA" w:rsidDel="009D29CA">
          <w:rPr>
            <w:noProof/>
            <w:u w:color="407EC9"/>
          </w:rPr>
          <w:delText>ANNEX B</w:delText>
        </w:r>
        <w:r w:rsidDel="009D29CA">
          <w:rPr>
            <w:rFonts w:eastAsiaTheme="minorEastAsia"/>
            <w:b w:val="0"/>
            <w:noProof/>
            <w:color w:val="auto"/>
            <w:lang w:eastAsia="en-GB"/>
          </w:rPr>
          <w:tab/>
        </w:r>
        <w:r w:rsidDel="009D29CA">
          <w:rPr>
            <w:noProof/>
          </w:rPr>
          <w:delText>Peak to Effective Intensity Factors for Common Flash Shapes</w:delText>
        </w:r>
        <w:r w:rsidDel="009D29CA">
          <w:rPr>
            <w:noProof/>
          </w:rPr>
          <w:tab/>
          <w:delText>14</w:delText>
        </w:r>
      </w:del>
    </w:p>
    <w:p w14:paraId="4D0779A0" w14:textId="2CF15A74" w:rsidR="007814A6" w:rsidDel="00C6783B" w:rsidRDefault="007814A6">
      <w:pPr>
        <w:pStyle w:val="TOC1"/>
        <w:rPr>
          <w:del w:id="83" w:author="Alwyn Williams" w:date="2019-10-15T15:30:00Z"/>
          <w:rFonts w:eastAsiaTheme="minorEastAsia"/>
          <w:b w:val="0"/>
          <w:color w:val="auto"/>
          <w:lang w:eastAsia="en-GB"/>
        </w:rPr>
      </w:pPr>
      <w:del w:id="84" w:author="Alwyn Williams" w:date="2019-10-15T15:30:00Z">
        <w:r w:rsidRPr="002B00C1" w:rsidDel="00C6783B">
          <w:delText>1.</w:delText>
        </w:r>
        <w:r w:rsidDel="00C6783B">
          <w:rPr>
            <w:rFonts w:eastAsiaTheme="minorEastAsia"/>
            <w:b w:val="0"/>
            <w:color w:val="auto"/>
            <w:lang w:eastAsia="en-GB"/>
          </w:rPr>
          <w:tab/>
        </w:r>
        <w:r w:rsidDel="00C6783B">
          <w:delText>INTRODUCTION</w:delText>
        </w:r>
        <w:r w:rsidDel="00C6783B">
          <w:tab/>
          <w:delText>4</w:delText>
        </w:r>
      </w:del>
    </w:p>
    <w:p w14:paraId="32D1C272" w14:textId="27FEA073" w:rsidR="007814A6" w:rsidDel="00C6783B" w:rsidRDefault="007814A6">
      <w:pPr>
        <w:pStyle w:val="TOC1"/>
        <w:rPr>
          <w:del w:id="85" w:author="Alwyn Williams" w:date="2019-10-15T15:30:00Z"/>
          <w:rFonts w:eastAsiaTheme="minorEastAsia"/>
          <w:b w:val="0"/>
          <w:color w:val="auto"/>
          <w:lang w:eastAsia="en-GB"/>
        </w:rPr>
      </w:pPr>
      <w:del w:id="86" w:author="Alwyn Williams" w:date="2019-10-15T15:30:00Z">
        <w:r w:rsidRPr="002B00C1" w:rsidDel="00C6783B">
          <w:delText>2.</w:delText>
        </w:r>
        <w:r w:rsidDel="00C6783B">
          <w:rPr>
            <w:rFonts w:eastAsiaTheme="minorEastAsia"/>
            <w:b w:val="0"/>
            <w:color w:val="auto"/>
            <w:lang w:eastAsia="en-GB"/>
          </w:rPr>
          <w:tab/>
        </w:r>
        <w:r w:rsidDel="00C6783B">
          <w:delText>DESCRIPTION OF EFFECTIVE INTENSITY OF A RYTHMIC LIGHT</w:delText>
        </w:r>
        <w:r w:rsidDel="00C6783B">
          <w:tab/>
          <w:delText>4</w:delText>
        </w:r>
      </w:del>
    </w:p>
    <w:p w14:paraId="341D68A8" w14:textId="060795EE" w:rsidR="007814A6" w:rsidDel="00C6783B" w:rsidRDefault="007814A6">
      <w:pPr>
        <w:pStyle w:val="TOC1"/>
        <w:rPr>
          <w:del w:id="87" w:author="Alwyn Williams" w:date="2019-10-15T15:30:00Z"/>
          <w:rFonts w:eastAsiaTheme="minorEastAsia"/>
          <w:b w:val="0"/>
          <w:color w:val="auto"/>
          <w:lang w:eastAsia="en-GB"/>
        </w:rPr>
      </w:pPr>
      <w:del w:id="88" w:author="Alwyn Williams" w:date="2019-10-15T15:30:00Z">
        <w:r w:rsidRPr="002B00C1" w:rsidDel="00C6783B">
          <w:delText>3.</w:delText>
        </w:r>
        <w:r w:rsidDel="00C6783B">
          <w:rPr>
            <w:rFonts w:eastAsiaTheme="minorEastAsia"/>
            <w:b w:val="0"/>
            <w:color w:val="auto"/>
            <w:lang w:eastAsia="en-GB"/>
          </w:rPr>
          <w:tab/>
        </w:r>
        <w:r w:rsidDel="00C6783B">
          <w:delText>EVALUATION OF EFFECTIVE INTENSITY</w:delText>
        </w:r>
        <w:r w:rsidDel="00C6783B">
          <w:tab/>
          <w:delText>5</w:delText>
        </w:r>
      </w:del>
    </w:p>
    <w:p w14:paraId="6744B551" w14:textId="2A2CC2EC" w:rsidR="007814A6" w:rsidDel="00C6783B" w:rsidRDefault="007814A6">
      <w:pPr>
        <w:pStyle w:val="TOC2"/>
        <w:rPr>
          <w:del w:id="89" w:author="Alwyn Williams" w:date="2019-10-15T15:30:00Z"/>
          <w:rFonts w:eastAsiaTheme="minorEastAsia"/>
          <w:color w:val="auto"/>
          <w:lang w:eastAsia="en-GB"/>
        </w:rPr>
      </w:pPr>
      <w:del w:id="90" w:author="Alwyn Williams" w:date="2019-10-15T15:30:00Z">
        <w:r w:rsidRPr="002B00C1" w:rsidDel="00C6783B">
          <w:delText>3.1.</w:delText>
        </w:r>
        <w:r w:rsidDel="00C6783B">
          <w:rPr>
            <w:rFonts w:eastAsiaTheme="minorEastAsia"/>
            <w:color w:val="auto"/>
            <w:lang w:eastAsia="en-GB"/>
          </w:rPr>
          <w:tab/>
        </w:r>
        <w:r w:rsidDel="00C6783B">
          <w:delText>Modified Allard Method</w:delText>
        </w:r>
        <w:r w:rsidDel="00C6783B">
          <w:tab/>
          <w:delText>5</w:delText>
        </w:r>
      </w:del>
    </w:p>
    <w:p w14:paraId="51ECDEC8" w14:textId="0520CD60" w:rsidR="007814A6" w:rsidDel="00C6783B" w:rsidRDefault="007814A6">
      <w:pPr>
        <w:pStyle w:val="TOC3"/>
        <w:tabs>
          <w:tab w:val="left" w:pos="1134"/>
          <w:tab w:val="right" w:leader="dot" w:pos="10195"/>
        </w:tabs>
        <w:rPr>
          <w:del w:id="91" w:author="Alwyn Williams" w:date="2019-10-15T15:30:00Z"/>
          <w:rFonts w:eastAsiaTheme="minorEastAsia"/>
          <w:noProof/>
          <w:sz w:val="22"/>
          <w:lang w:eastAsia="en-GB"/>
        </w:rPr>
      </w:pPr>
      <w:del w:id="92" w:author="Alwyn Williams" w:date="2019-10-15T15:30:00Z">
        <w:r w:rsidRPr="002B00C1" w:rsidDel="00C6783B">
          <w:rPr>
            <w:noProof/>
          </w:rPr>
          <w:delText>3.1.1.</w:delText>
        </w:r>
        <w:r w:rsidDel="00C6783B">
          <w:rPr>
            <w:rFonts w:eastAsiaTheme="minorEastAsia"/>
            <w:noProof/>
            <w:sz w:val="22"/>
            <w:lang w:eastAsia="en-GB"/>
          </w:rPr>
          <w:tab/>
        </w:r>
        <w:r w:rsidDel="00C6783B">
          <w:rPr>
            <w:noProof/>
          </w:rPr>
          <w:delText>Continuous Time Version</w:delText>
        </w:r>
        <w:r w:rsidDel="00C6783B">
          <w:rPr>
            <w:noProof/>
          </w:rPr>
          <w:tab/>
          <w:delText>5</w:delText>
        </w:r>
      </w:del>
    </w:p>
    <w:p w14:paraId="072B9040" w14:textId="5B3A7A26" w:rsidR="007814A6" w:rsidDel="00C6783B" w:rsidRDefault="007814A6">
      <w:pPr>
        <w:pStyle w:val="TOC3"/>
        <w:tabs>
          <w:tab w:val="left" w:pos="1134"/>
          <w:tab w:val="right" w:leader="dot" w:pos="10195"/>
        </w:tabs>
        <w:rPr>
          <w:del w:id="93" w:author="Alwyn Williams" w:date="2019-10-15T15:30:00Z"/>
          <w:rFonts w:eastAsiaTheme="minorEastAsia"/>
          <w:noProof/>
          <w:sz w:val="22"/>
          <w:lang w:eastAsia="en-GB"/>
        </w:rPr>
      </w:pPr>
      <w:del w:id="94" w:author="Alwyn Williams" w:date="2019-10-15T15:30:00Z">
        <w:r w:rsidRPr="002B00C1" w:rsidDel="00C6783B">
          <w:rPr>
            <w:noProof/>
          </w:rPr>
          <w:delText>3.1.2.</w:delText>
        </w:r>
        <w:r w:rsidDel="00C6783B">
          <w:rPr>
            <w:rFonts w:eastAsiaTheme="minorEastAsia"/>
            <w:noProof/>
            <w:sz w:val="22"/>
            <w:lang w:eastAsia="en-GB"/>
          </w:rPr>
          <w:tab/>
        </w:r>
        <w:r w:rsidDel="00C6783B">
          <w:rPr>
            <w:noProof/>
          </w:rPr>
          <w:delText>Discrete-time Version</w:delText>
        </w:r>
        <w:r w:rsidDel="00C6783B">
          <w:rPr>
            <w:noProof/>
          </w:rPr>
          <w:tab/>
          <w:delText>6</w:delText>
        </w:r>
      </w:del>
    </w:p>
    <w:p w14:paraId="2D49A8D0" w14:textId="2113468A" w:rsidR="007814A6" w:rsidDel="00C6783B" w:rsidRDefault="007814A6">
      <w:pPr>
        <w:pStyle w:val="TOC2"/>
        <w:rPr>
          <w:del w:id="95" w:author="Alwyn Williams" w:date="2019-10-15T15:30:00Z"/>
          <w:rFonts w:eastAsiaTheme="minorEastAsia"/>
          <w:color w:val="auto"/>
          <w:lang w:eastAsia="en-GB"/>
        </w:rPr>
      </w:pPr>
      <w:del w:id="96" w:author="Alwyn Williams" w:date="2019-10-15T15:30:00Z">
        <w:r w:rsidRPr="002B00C1" w:rsidDel="00C6783B">
          <w:delText>3.2.</w:delText>
        </w:r>
        <w:r w:rsidDel="00C6783B">
          <w:rPr>
            <w:rFonts w:eastAsiaTheme="minorEastAsia"/>
            <w:color w:val="auto"/>
            <w:lang w:eastAsia="en-GB"/>
          </w:rPr>
          <w:tab/>
        </w:r>
        <w:r w:rsidDel="00C6783B">
          <w:delText>Lookup Tables</w:delText>
        </w:r>
        <w:r w:rsidDel="00C6783B">
          <w:tab/>
          <w:delText>7</w:delText>
        </w:r>
      </w:del>
    </w:p>
    <w:p w14:paraId="7DDE0AED" w14:textId="3420C3BB" w:rsidR="007814A6" w:rsidDel="00C6783B" w:rsidRDefault="007814A6">
      <w:pPr>
        <w:pStyle w:val="TOC1"/>
        <w:rPr>
          <w:del w:id="97" w:author="Alwyn Williams" w:date="2019-10-15T15:30:00Z"/>
          <w:rFonts w:eastAsiaTheme="minorEastAsia"/>
          <w:b w:val="0"/>
          <w:color w:val="auto"/>
          <w:lang w:eastAsia="en-GB"/>
        </w:rPr>
      </w:pPr>
      <w:del w:id="98" w:author="Alwyn Williams" w:date="2019-10-15T15:30:00Z">
        <w:r w:rsidRPr="002B00C1" w:rsidDel="00C6783B">
          <w:delText>4.</w:delText>
        </w:r>
        <w:r w:rsidDel="00C6783B">
          <w:rPr>
            <w:rFonts w:eastAsiaTheme="minorEastAsia"/>
            <w:b w:val="0"/>
            <w:color w:val="auto"/>
            <w:lang w:eastAsia="en-GB"/>
          </w:rPr>
          <w:tab/>
        </w:r>
        <w:r w:rsidDel="00C6783B">
          <w:delText>CONCLUSIONS</w:delText>
        </w:r>
        <w:r w:rsidDel="00C6783B">
          <w:tab/>
          <w:delText>7</w:delText>
        </w:r>
      </w:del>
    </w:p>
    <w:p w14:paraId="4A561E5B" w14:textId="470102C3" w:rsidR="007814A6" w:rsidDel="00C6783B" w:rsidRDefault="007814A6">
      <w:pPr>
        <w:pStyle w:val="TOC1"/>
        <w:rPr>
          <w:del w:id="99" w:author="Alwyn Williams" w:date="2019-10-15T15:30:00Z"/>
          <w:rFonts w:eastAsiaTheme="minorEastAsia"/>
          <w:b w:val="0"/>
          <w:color w:val="auto"/>
          <w:lang w:eastAsia="en-GB"/>
        </w:rPr>
      </w:pPr>
      <w:del w:id="100" w:author="Alwyn Williams" w:date="2019-10-15T15:30:00Z">
        <w:r w:rsidRPr="002B00C1" w:rsidDel="00C6783B">
          <w:delText>5.</w:delText>
        </w:r>
        <w:r w:rsidDel="00C6783B">
          <w:rPr>
            <w:rFonts w:eastAsiaTheme="minorEastAsia"/>
            <w:b w:val="0"/>
            <w:color w:val="auto"/>
            <w:lang w:eastAsia="en-GB"/>
          </w:rPr>
          <w:tab/>
        </w:r>
        <w:r w:rsidDel="00C6783B">
          <w:delText>REFERENCES</w:delText>
        </w:r>
        <w:r w:rsidDel="00C6783B">
          <w:tab/>
          <w:delText>8</w:delText>
        </w:r>
      </w:del>
    </w:p>
    <w:p w14:paraId="64D7776D" w14:textId="14777AB9" w:rsidR="007814A6" w:rsidDel="00C6783B" w:rsidRDefault="007814A6">
      <w:pPr>
        <w:pStyle w:val="TOC4"/>
        <w:rPr>
          <w:del w:id="101" w:author="Alwyn Williams" w:date="2019-10-15T15:30:00Z"/>
          <w:rFonts w:eastAsiaTheme="minorEastAsia"/>
          <w:b w:val="0"/>
          <w:noProof/>
          <w:color w:val="auto"/>
          <w:lang w:eastAsia="en-GB"/>
        </w:rPr>
      </w:pPr>
      <w:del w:id="102" w:author="Alwyn Williams" w:date="2019-10-15T15:30:00Z">
        <w:r w:rsidRPr="002B00C1" w:rsidDel="00C6783B">
          <w:rPr>
            <w:noProof/>
            <w:u w:color="407EC9"/>
          </w:rPr>
          <w:delText>ANNEX A</w:delText>
        </w:r>
        <w:r w:rsidDel="00C6783B">
          <w:rPr>
            <w:rFonts w:eastAsiaTheme="minorEastAsia"/>
            <w:b w:val="0"/>
            <w:noProof/>
            <w:color w:val="auto"/>
            <w:lang w:eastAsia="en-GB"/>
          </w:rPr>
          <w:tab/>
        </w:r>
        <w:r w:rsidDel="00C6783B">
          <w:rPr>
            <w:noProof/>
          </w:rPr>
          <w:delText>Computational Considerations of the Modified Allard Method</w:delText>
        </w:r>
        <w:r w:rsidDel="00C6783B">
          <w:rPr>
            <w:noProof/>
          </w:rPr>
          <w:tab/>
          <w:delText>9</w:delText>
        </w:r>
      </w:del>
    </w:p>
    <w:p w14:paraId="390D7FCB" w14:textId="4E0A1569" w:rsidR="007814A6" w:rsidDel="00C6783B" w:rsidRDefault="007814A6">
      <w:pPr>
        <w:pStyle w:val="TOC4"/>
        <w:rPr>
          <w:del w:id="103" w:author="Alwyn Williams" w:date="2019-10-15T15:30:00Z"/>
          <w:rFonts w:eastAsiaTheme="minorEastAsia"/>
          <w:b w:val="0"/>
          <w:noProof/>
          <w:color w:val="auto"/>
          <w:lang w:eastAsia="en-GB"/>
        </w:rPr>
      </w:pPr>
      <w:del w:id="104" w:author="Alwyn Williams" w:date="2019-10-15T15:30:00Z">
        <w:r w:rsidRPr="002B00C1" w:rsidDel="00C6783B">
          <w:rPr>
            <w:noProof/>
            <w:u w:color="407EC9"/>
          </w:rPr>
          <w:delText>ANNEX B</w:delText>
        </w:r>
        <w:r w:rsidDel="00C6783B">
          <w:rPr>
            <w:rFonts w:eastAsiaTheme="minorEastAsia"/>
            <w:b w:val="0"/>
            <w:noProof/>
            <w:color w:val="auto"/>
            <w:lang w:eastAsia="en-GB"/>
          </w:rPr>
          <w:tab/>
        </w:r>
        <w:r w:rsidDel="00C6783B">
          <w:rPr>
            <w:noProof/>
          </w:rPr>
          <w:delText>Peak to Effective Intensity Factors for Common Flash Shapes</w:delText>
        </w:r>
        <w:r w:rsidDel="00C6783B">
          <w:rPr>
            <w:noProof/>
          </w:rPr>
          <w:tab/>
          <w:delText>13</w:delText>
        </w:r>
      </w:del>
    </w:p>
    <w:p w14:paraId="02FAEDE1" w14:textId="510F24E6" w:rsidR="00E001BC" w:rsidDel="007814A6" w:rsidRDefault="00E001BC">
      <w:pPr>
        <w:pStyle w:val="TOC1"/>
        <w:rPr>
          <w:del w:id="105" w:author="Alwyn Williams" w:date="2019-10-15T12:22:00Z"/>
          <w:rFonts w:eastAsiaTheme="minorEastAsia"/>
          <w:b w:val="0"/>
          <w:color w:val="auto"/>
          <w:lang w:eastAsia="en-GB"/>
        </w:rPr>
      </w:pPr>
      <w:del w:id="106" w:author="Alwyn Williams" w:date="2019-10-15T12:22:00Z">
        <w:r w:rsidRPr="00002D72" w:rsidDel="007814A6">
          <w:delText>1.</w:delText>
        </w:r>
        <w:r w:rsidDel="007814A6">
          <w:rPr>
            <w:rFonts w:eastAsiaTheme="minorEastAsia"/>
            <w:b w:val="0"/>
            <w:color w:val="auto"/>
            <w:lang w:eastAsia="en-GB"/>
          </w:rPr>
          <w:tab/>
        </w:r>
        <w:r w:rsidDel="007814A6">
          <w:delText>INTRODUCTION</w:delText>
        </w:r>
        <w:r w:rsidDel="007814A6">
          <w:tab/>
          <w:delText>4</w:delText>
        </w:r>
      </w:del>
    </w:p>
    <w:p w14:paraId="6F8481D0" w14:textId="5AB93C20" w:rsidR="00E001BC" w:rsidDel="007814A6" w:rsidRDefault="00E001BC">
      <w:pPr>
        <w:pStyle w:val="TOC1"/>
        <w:rPr>
          <w:del w:id="107" w:author="Alwyn Williams" w:date="2019-10-15T12:22:00Z"/>
          <w:rFonts w:eastAsiaTheme="minorEastAsia"/>
          <w:b w:val="0"/>
          <w:color w:val="auto"/>
          <w:lang w:eastAsia="en-GB"/>
        </w:rPr>
      </w:pPr>
      <w:del w:id="108" w:author="Alwyn Williams" w:date="2019-10-15T12:22:00Z">
        <w:r w:rsidRPr="00002D72" w:rsidDel="007814A6">
          <w:delText>2.</w:delText>
        </w:r>
        <w:r w:rsidDel="007814A6">
          <w:rPr>
            <w:rFonts w:eastAsiaTheme="minorEastAsia"/>
            <w:b w:val="0"/>
            <w:color w:val="auto"/>
            <w:lang w:eastAsia="en-GB"/>
          </w:rPr>
          <w:tab/>
        </w:r>
        <w:r w:rsidDel="007814A6">
          <w:delText>DESCRIPTION OF EFFECTIVE INTENSITY OF A RYTHMIC LIGHT</w:delText>
        </w:r>
        <w:r w:rsidDel="007814A6">
          <w:tab/>
          <w:delText>4</w:delText>
        </w:r>
      </w:del>
    </w:p>
    <w:p w14:paraId="497507CB" w14:textId="4EC17A7D" w:rsidR="00E001BC" w:rsidDel="007814A6" w:rsidRDefault="00E001BC">
      <w:pPr>
        <w:pStyle w:val="TOC1"/>
        <w:rPr>
          <w:del w:id="109" w:author="Alwyn Williams" w:date="2019-10-15T12:22:00Z"/>
          <w:rFonts w:eastAsiaTheme="minorEastAsia"/>
          <w:b w:val="0"/>
          <w:color w:val="auto"/>
          <w:lang w:eastAsia="en-GB"/>
        </w:rPr>
      </w:pPr>
      <w:del w:id="110" w:author="Alwyn Williams" w:date="2019-10-15T12:22:00Z">
        <w:r w:rsidRPr="00002D72" w:rsidDel="007814A6">
          <w:delText>3.</w:delText>
        </w:r>
        <w:r w:rsidDel="007814A6">
          <w:rPr>
            <w:rFonts w:eastAsiaTheme="minorEastAsia"/>
            <w:b w:val="0"/>
            <w:color w:val="auto"/>
            <w:lang w:eastAsia="en-GB"/>
          </w:rPr>
          <w:tab/>
        </w:r>
        <w:r w:rsidDel="007814A6">
          <w:delText>EVALUATION OF EFFECTIVE INTENSITY</w:delText>
        </w:r>
        <w:r w:rsidDel="007814A6">
          <w:tab/>
          <w:delText>5</w:delText>
        </w:r>
      </w:del>
    </w:p>
    <w:p w14:paraId="29B8D1A3" w14:textId="0BCF5EC8" w:rsidR="00E001BC" w:rsidDel="007814A6" w:rsidRDefault="00E001BC">
      <w:pPr>
        <w:pStyle w:val="TOC2"/>
        <w:rPr>
          <w:del w:id="111" w:author="Alwyn Williams" w:date="2019-10-15T12:22:00Z"/>
          <w:rFonts w:eastAsiaTheme="minorEastAsia"/>
          <w:color w:val="auto"/>
          <w:lang w:eastAsia="en-GB"/>
        </w:rPr>
      </w:pPr>
      <w:del w:id="112" w:author="Alwyn Williams" w:date="2019-10-15T12:22:00Z">
        <w:r w:rsidRPr="00002D72" w:rsidDel="007814A6">
          <w:delText>3.1.</w:delText>
        </w:r>
        <w:r w:rsidDel="007814A6">
          <w:rPr>
            <w:rFonts w:eastAsiaTheme="minorEastAsia"/>
            <w:color w:val="auto"/>
            <w:lang w:eastAsia="en-GB"/>
          </w:rPr>
          <w:tab/>
        </w:r>
        <w:r w:rsidDel="007814A6">
          <w:delText>Modified Allard Method</w:delText>
        </w:r>
        <w:r w:rsidDel="007814A6">
          <w:tab/>
          <w:delText>5</w:delText>
        </w:r>
      </w:del>
    </w:p>
    <w:p w14:paraId="324F1A5B" w14:textId="20592FAE" w:rsidR="00E001BC" w:rsidDel="007814A6" w:rsidRDefault="00E001BC">
      <w:pPr>
        <w:pStyle w:val="TOC3"/>
        <w:tabs>
          <w:tab w:val="left" w:pos="1134"/>
          <w:tab w:val="right" w:leader="dot" w:pos="10195"/>
        </w:tabs>
        <w:rPr>
          <w:del w:id="113" w:author="Alwyn Williams" w:date="2019-10-15T12:22:00Z"/>
          <w:rFonts w:eastAsiaTheme="minorEastAsia"/>
          <w:noProof/>
          <w:sz w:val="22"/>
          <w:lang w:eastAsia="en-GB"/>
        </w:rPr>
      </w:pPr>
      <w:del w:id="114" w:author="Alwyn Williams" w:date="2019-10-15T12:22:00Z">
        <w:r w:rsidRPr="00002D72" w:rsidDel="007814A6">
          <w:rPr>
            <w:noProof/>
          </w:rPr>
          <w:delText>3.1.1.</w:delText>
        </w:r>
        <w:r w:rsidDel="007814A6">
          <w:rPr>
            <w:rFonts w:eastAsiaTheme="minorEastAsia"/>
            <w:noProof/>
            <w:sz w:val="22"/>
            <w:lang w:eastAsia="en-GB"/>
          </w:rPr>
          <w:tab/>
        </w:r>
        <w:r w:rsidDel="007814A6">
          <w:rPr>
            <w:noProof/>
          </w:rPr>
          <w:delText>Continuous Time Version</w:delText>
        </w:r>
        <w:r w:rsidDel="007814A6">
          <w:rPr>
            <w:noProof/>
          </w:rPr>
          <w:tab/>
          <w:delText>5</w:delText>
        </w:r>
      </w:del>
    </w:p>
    <w:p w14:paraId="1FB2DB1E" w14:textId="66413A45" w:rsidR="00E001BC" w:rsidDel="007814A6" w:rsidRDefault="00E001BC">
      <w:pPr>
        <w:pStyle w:val="TOC3"/>
        <w:tabs>
          <w:tab w:val="left" w:pos="1134"/>
          <w:tab w:val="right" w:leader="dot" w:pos="10195"/>
        </w:tabs>
        <w:rPr>
          <w:del w:id="115" w:author="Alwyn Williams" w:date="2019-10-15T12:22:00Z"/>
          <w:rFonts w:eastAsiaTheme="minorEastAsia"/>
          <w:noProof/>
          <w:sz w:val="22"/>
          <w:lang w:eastAsia="en-GB"/>
        </w:rPr>
      </w:pPr>
      <w:del w:id="116" w:author="Alwyn Williams" w:date="2019-10-15T12:22:00Z">
        <w:r w:rsidRPr="00002D72" w:rsidDel="007814A6">
          <w:rPr>
            <w:noProof/>
          </w:rPr>
          <w:delText>3.1.2.</w:delText>
        </w:r>
        <w:r w:rsidDel="007814A6">
          <w:rPr>
            <w:rFonts w:eastAsiaTheme="minorEastAsia"/>
            <w:noProof/>
            <w:sz w:val="22"/>
            <w:lang w:eastAsia="en-GB"/>
          </w:rPr>
          <w:tab/>
        </w:r>
        <w:r w:rsidDel="007814A6">
          <w:rPr>
            <w:noProof/>
          </w:rPr>
          <w:delText>Discrete-time Version</w:delText>
        </w:r>
        <w:r w:rsidDel="007814A6">
          <w:rPr>
            <w:noProof/>
          </w:rPr>
          <w:tab/>
          <w:delText>6</w:delText>
        </w:r>
      </w:del>
    </w:p>
    <w:p w14:paraId="2B8CE15F" w14:textId="300559DF" w:rsidR="00E001BC" w:rsidDel="007814A6" w:rsidRDefault="00E001BC">
      <w:pPr>
        <w:pStyle w:val="TOC1"/>
        <w:rPr>
          <w:del w:id="117" w:author="Alwyn Williams" w:date="2019-10-15T12:22:00Z"/>
          <w:rFonts w:eastAsiaTheme="minorEastAsia"/>
          <w:b w:val="0"/>
          <w:color w:val="auto"/>
          <w:lang w:eastAsia="en-GB"/>
        </w:rPr>
      </w:pPr>
      <w:del w:id="118" w:author="Alwyn Williams" w:date="2019-10-15T12:22:00Z">
        <w:r w:rsidRPr="00002D72" w:rsidDel="007814A6">
          <w:delText>4.</w:delText>
        </w:r>
        <w:r w:rsidDel="007814A6">
          <w:rPr>
            <w:rFonts w:eastAsiaTheme="minorEastAsia"/>
            <w:b w:val="0"/>
            <w:color w:val="auto"/>
            <w:lang w:eastAsia="en-GB"/>
          </w:rPr>
          <w:tab/>
        </w:r>
        <w:r w:rsidDel="007814A6">
          <w:delText>CONCLUSIONS</w:delText>
        </w:r>
        <w:r w:rsidDel="007814A6">
          <w:tab/>
          <w:delText>7</w:delText>
        </w:r>
      </w:del>
    </w:p>
    <w:p w14:paraId="56AEBA53" w14:textId="759DD239" w:rsidR="00E001BC" w:rsidDel="007814A6" w:rsidRDefault="00E001BC">
      <w:pPr>
        <w:pStyle w:val="TOC1"/>
        <w:rPr>
          <w:del w:id="119" w:author="Alwyn Williams" w:date="2019-10-15T12:22:00Z"/>
          <w:rFonts w:eastAsiaTheme="minorEastAsia"/>
          <w:b w:val="0"/>
          <w:color w:val="auto"/>
          <w:lang w:eastAsia="en-GB"/>
        </w:rPr>
      </w:pPr>
      <w:del w:id="120" w:author="Alwyn Williams" w:date="2019-10-15T12:22:00Z">
        <w:r w:rsidRPr="00002D72" w:rsidDel="007814A6">
          <w:delText>5.</w:delText>
        </w:r>
        <w:r w:rsidDel="007814A6">
          <w:rPr>
            <w:rFonts w:eastAsiaTheme="minorEastAsia"/>
            <w:b w:val="0"/>
            <w:color w:val="auto"/>
            <w:lang w:eastAsia="en-GB"/>
          </w:rPr>
          <w:tab/>
        </w:r>
        <w:r w:rsidDel="007814A6">
          <w:delText>REFERENCES</w:delText>
        </w:r>
        <w:r w:rsidDel="007814A6">
          <w:tab/>
          <w:delText>8</w:delText>
        </w:r>
      </w:del>
    </w:p>
    <w:p w14:paraId="082EE091" w14:textId="058F3943" w:rsidR="00E001BC" w:rsidDel="007814A6" w:rsidRDefault="00E001BC">
      <w:pPr>
        <w:pStyle w:val="TOC4"/>
        <w:rPr>
          <w:del w:id="121" w:author="Alwyn Williams" w:date="2019-10-15T12:22:00Z"/>
          <w:rFonts w:eastAsiaTheme="minorEastAsia"/>
          <w:b w:val="0"/>
          <w:noProof/>
          <w:color w:val="auto"/>
          <w:lang w:eastAsia="en-GB"/>
        </w:rPr>
      </w:pPr>
      <w:del w:id="122" w:author="Alwyn Williams" w:date="2019-10-15T12:22:00Z">
        <w:r w:rsidRPr="00002D72" w:rsidDel="007814A6">
          <w:rPr>
            <w:noProof/>
            <w:u w:color="407EC9"/>
          </w:rPr>
          <w:delText>ANNEX A</w:delText>
        </w:r>
        <w:r w:rsidDel="007814A6">
          <w:rPr>
            <w:rFonts w:eastAsiaTheme="minorEastAsia"/>
            <w:b w:val="0"/>
            <w:noProof/>
            <w:color w:val="auto"/>
            <w:lang w:eastAsia="en-GB"/>
          </w:rPr>
          <w:tab/>
        </w:r>
        <w:r w:rsidDel="007814A6">
          <w:rPr>
            <w:noProof/>
          </w:rPr>
          <w:delText>Computational Considerations of the Modified Allard Method</w:delText>
        </w:r>
        <w:r w:rsidDel="007814A6">
          <w:rPr>
            <w:noProof/>
          </w:rPr>
          <w:tab/>
          <w:delText>9</w:delText>
        </w:r>
      </w:del>
    </w:p>
    <w:p w14:paraId="0969C90F" w14:textId="2198F07F" w:rsidR="00E001BC" w:rsidDel="007814A6" w:rsidRDefault="00E001BC">
      <w:pPr>
        <w:pStyle w:val="TOC4"/>
        <w:rPr>
          <w:del w:id="123" w:author="Alwyn Williams" w:date="2019-10-15T12:22:00Z"/>
          <w:rFonts w:eastAsiaTheme="minorEastAsia"/>
          <w:b w:val="0"/>
          <w:noProof/>
          <w:color w:val="auto"/>
          <w:lang w:eastAsia="en-GB"/>
        </w:rPr>
      </w:pPr>
      <w:del w:id="124" w:author="Alwyn Williams" w:date="2019-10-15T12:22:00Z">
        <w:r w:rsidRPr="00002D72" w:rsidDel="007814A6">
          <w:rPr>
            <w:noProof/>
            <w:u w:color="407EC9"/>
          </w:rPr>
          <w:delText>ANNEX B</w:delText>
        </w:r>
        <w:r w:rsidDel="007814A6">
          <w:rPr>
            <w:rFonts w:eastAsiaTheme="minorEastAsia"/>
            <w:b w:val="0"/>
            <w:noProof/>
            <w:color w:val="auto"/>
            <w:lang w:eastAsia="en-GB"/>
          </w:rPr>
          <w:tab/>
        </w:r>
        <w:r w:rsidDel="007814A6">
          <w:rPr>
            <w:noProof/>
          </w:rPr>
          <w:delText>Peak to Effective Intensity Factors for Common Flash Shapes</w:delText>
        </w:r>
        <w:r w:rsidDel="007814A6">
          <w:rPr>
            <w:noProof/>
          </w:rPr>
          <w:tab/>
          <w:delText>13</w:delText>
        </w:r>
      </w:del>
    </w:p>
    <w:p w14:paraId="6848E4A0" w14:textId="7581788F" w:rsidR="004E5116" w:rsidDel="00E001BC" w:rsidRDefault="004E5116">
      <w:pPr>
        <w:pStyle w:val="TOC1"/>
        <w:rPr>
          <w:del w:id="125" w:author="Alwyn Williams" w:date="2019-10-15T12:18:00Z"/>
          <w:rFonts w:eastAsiaTheme="minorEastAsia"/>
          <w:b w:val="0"/>
          <w:color w:val="auto"/>
          <w:lang w:val="en-IE" w:eastAsia="en-IE"/>
        </w:rPr>
      </w:pPr>
      <w:del w:id="126" w:author="Alwyn Williams" w:date="2019-10-15T12:18:00Z">
        <w:r w:rsidRPr="00C03623" w:rsidDel="00E001BC">
          <w:delText>1.</w:delText>
        </w:r>
        <w:r w:rsidDel="00E001BC">
          <w:rPr>
            <w:rFonts w:eastAsiaTheme="minorEastAsia"/>
            <w:b w:val="0"/>
            <w:color w:val="auto"/>
            <w:lang w:val="en-IE" w:eastAsia="en-IE"/>
          </w:rPr>
          <w:tab/>
        </w:r>
        <w:r w:rsidDel="00E001BC">
          <w:delText>INTRODUCTION</w:delText>
        </w:r>
        <w:r w:rsidDel="00E001BC">
          <w:tab/>
          <w:delText>4</w:delText>
        </w:r>
      </w:del>
    </w:p>
    <w:p w14:paraId="4F77B6CD" w14:textId="57622835" w:rsidR="004E5116" w:rsidDel="00E001BC" w:rsidRDefault="004E5116">
      <w:pPr>
        <w:pStyle w:val="TOC1"/>
        <w:rPr>
          <w:del w:id="127" w:author="Alwyn Williams" w:date="2019-10-15T12:18:00Z"/>
          <w:rFonts w:eastAsiaTheme="minorEastAsia"/>
          <w:b w:val="0"/>
          <w:color w:val="auto"/>
          <w:lang w:val="en-IE" w:eastAsia="en-IE"/>
        </w:rPr>
      </w:pPr>
      <w:del w:id="128" w:author="Alwyn Williams" w:date="2019-10-15T12:18:00Z">
        <w:r w:rsidRPr="00C03623" w:rsidDel="00E001BC">
          <w:delText>2.</w:delText>
        </w:r>
        <w:r w:rsidDel="00E001BC">
          <w:rPr>
            <w:rFonts w:eastAsiaTheme="minorEastAsia"/>
            <w:b w:val="0"/>
            <w:color w:val="auto"/>
            <w:lang w:val="en-IE" w:eastAsia="en-IE"/>
          </w:rPr>
          <w:tab/>
        </w:r>
        <w:r w:rsidDel="00E001BC">
          <w:delText>DESCRIPTION OF EFFECTIVE INTENSITY OF A RYTHMIC LIGHT</w:delText>
        </w:r>
        <w:r w:rsidDel="00E001BC">
          <w:tab/>
          <w:delText>4</w:delText>
        </w:r>
      </w:del>
    </w:p>
    <w:p w14:paraId="3EACA6CC" w14:textId="2FB38671" w:rsidR="004E5116" w:rsidDel="00E001BC" w:rsidRDefault="004E5116">
      <w:pPr>
        <w:pStyle w:val="TOC1"/>
        <w:rPr>
          <w:del w:id="129" w:author="Alwyn Williams" w:date="2019-10-15T12:18:00Z"/>
          <w:rFonts w:eastAsiaTheme="minorEastAsia"/>
          <w:b w:val="0"/>
          <w:color w:val="auto"/>
          <w:lang w:val="en-IE" w:eastAsia="en-IE"/>
        </w:rPr>
      </w:pPr>
      <w:del w:id="130" w:author="Alwyn Williams" w:date="2019-10-15T12:18:00Z">
        <w:r w:rsidRPr="00C03623" w:rsidDel="00E001BC">
          <w:delText>3.</w:delText>
        </w:r>
        <w:r w:rsidDel="00E001BC">
          <w:rPr>
            <w:rFonts w:eastAsiaTheme="minorEastAsia"/>
            <w:b w:val="0"/>
            <w:color w:val="auto"/>
            <w:lang w:val="en-IE" w:eastAsia="en-IE"/>
          </w:rPr>
          <w:tab/>
        </w:r>
        <w:r w:rsidDel="00E001BC">
          <w:delText>EVALUATION OF EFFECTIVE INTENSITY</w:delText>
        </w:r>
        <w:r w:rsidDel="00E001BC">
          <w:tab/>
          <w:delText>5</w:delText>
        </w:r>
      </w:del>
    </w:p>
    <w:p w14:paraId="0087AF2A" w14:textId="433DB52A" w:rsidR="004E5116" w:rsidDel="00E001BC" w:rsidRDefault="004E5116">
      <w:pPr>
        <w:pStyle w:val="TOC2"/>
        <w:rPr>
          <w:del w:id="131" w:author="Alwyn Williams" w:date="2019-10-15T12:18:00Z"/>
          <w:rFonts w:eastAsiaTheme="minorEastAsia"/>
          <w:color w:val="auto"/>
          <w:lang w:val="en-IE" w:eastAsia="en-IE"/>
        </w:rPr>
      </w:pPr>
      <w:del w:id="132" w:author="Alwyn Williams" w:date="2019-10-15T12:18:00Z">
        <w:r w:rsidRPr="00C03623" w:rsidDel="00E001BC">
          <w:delText>3.1.</w:delText>
        </w:r>
        <w:r w:rsidDel="00E001BC">
          <w:rPr>
            <w:rFonts w:eastAsiaTheme="minorEastAsia"/>
            <w:color w:val="auto"/>
            <w:lang w:val="en-IE" w:eastAsia="en-IE"/>
          </w:rPr>
          <w:tab/>
        </w:r>
        <w:r w:rsidDel="00E001BC">
          <w:delText>Modified Allard Method</w:delText>
        </w:r>
        <w:r w:rsidDel="00E001BC">
          <w:tab/>
          <w:delText>5</w:delText>
        </w:r>
      </w:del>
    </w:p>
    <w:p w14:paraId="70578392" w14:textId="5A5B3EEE" w:rsidR="004E5116" w:rsidDel="00E001BC" w:rsidRDefault="004E5116">
      <w:pPr>
        <w:pStyle w:val="TOC3"/>
        <w:tabs>
          <w:tab w:val="left" w:pos="1134"/>
          <w:tab w:val="right" w:leader="dot" w:pos="10195"/>
        </w:tabs>
        <w:rPr>
          <w:del w:id="133" w:author="Alwyn Williams" w:date="2019-10-15T12:18:00Z"/>
          <w:rFonts w:eastAsiaTheme="minorEastAsia"/>
          <w:noProof/>
          <w:sz w:val="22"/>
          <w:lang w:val="en-IE" w:eastAsia="en-IE"/>
        </w:rPr>
      </w:pPr>
      <w:del w:id="134" w:author="Alwyn Williams" w:date="2019-10-15T12:18:00Z">
        <w:r w:rsidRPr="00C03623" w:rsidDel="00E001BC">
          <w:rPr>
            <w:noProof/>
          </w:rPr>
          <w:delText>3.1.1.</w:delText>
        </w:r>
        <w:r w:rsidDel="00E001BC">
          <w:rPr>
            <w:rFonts w:eastAsiaTheme="minorEastAsia"/>
            <w:noProof/>
            <w:sz w:val="22"/>
            <w:lang w:val="en-IE" w:eastAsia="en-IE"/>
          </w:rPr>
          <w:tab/>
        </w:r>
        <w:r w:rsidDel="00E001BC">
          <w:rPr>
            <w:noProof/>
          </w:rPr>
          <w:delText>Continuous Time Version</w:delText>
        </w:r>
        <w:r w:rsidDel="00E001BC">
          <w:rPr>
            <w:noProof/>
          </w:rPr>
          <w:tab/>
          <w:delText>5</w:delText>
        </w:r>
      </w:del>
    </w:p>
    <w:p w14:paraId="685F6369" w14:textId="419EEAE2" w:rsidR="004E5116" w:rsidDel="00E001BC" w:rsidRDefault="004E5116">
      <w:pPr>
        <w:pStyle w:val="TOC3"/>
        <w:tabs>
          <w:tab w:val="left" w:pos="1134"/>
          <w:tab w:val="right" w:leader="dot" w:pos="10195"/>
        </w:tabs>
        <w:rPr>
          <w:del w:id="135" w:author="Alwyn Williams" w:date="2019-10-15T12:18:00Z"/>
          <w:rFonts w:eastAsiaTheme="minorEastAsia"/>
          <w:noProof/>
          <w:sz w:val="22"/>
          <w:lang w:val="en-IE" w:eastAsia="en-IE"/>
        </w:rPr>
      </w:pPr>
      <w:del w:id="136" w:author="Alwyn Williams" w:date="2019-10-15T12:18:00Z">
        <w:r w:rsidRPr="00C03623" w:rsidDel="00E001BC">
          <w:rPr>
            <w:noProof/>
          </w:rPr>
          <w:delText>3.1.2.</w:delText>
        </w:r>
        <w:r w:rsidDel="00E001BC">
          <w:rPr>
            <w:rFonts w:eastAsiaTheme="minorEastAsia"/>
            <w:noProof/>
            <w:sz w:val="22"/>
            <w:lang w:val="en-IE" w:eastAsia="en-IE"/>
          </w:rPr>
          <w:tab/>
        </w:r>
        <w:r w:rsidDel="00E001BC">
          <w:rPr>
            <w:noProof/>
          </w:rPr>
          <w:delText>Discrete-time Version</w:delText>
        </w:r>
        <w:r w:rsidDel="00E001BC">
          <w:rPr>
            <w:noProof/>
          </w:rPr>
          <w:tab/>
          <w:delText>6</w:delText>
        </w:r>
      </w:del>
    </w:p>
    <w:p w14:paraId="2E75A3C3" w14:textId="0171E031" w:rsidR="004E5116" w:rsidDel="00E001BC" w:rsidRDefault="004E5116">
      <w:pPr>
        <w:pStyle w:val="TOC1"/>
        <w:rPr>
          <w:del w:id="137" w:author="Alwyn Williams" w:date="2019-10-15T12:18:00Z"/>
          <w:rFonts w:eastAsiaTheme="minorEastAsia"/>
          <w:b w:val="0"/>
          <w:color w:val="auto"/>
          <w:lang w:val="en-IE" w:eastAsia="en-IE"/>
        </w:rPr>
      </w:pPr>
      <w:del w:id="138" w:author="Alwyn Williams" w:date="2019-10-15T12:18:00Z">
        <w:r w:rsidRPr="00C03623" w:rsidDel="00E001BC">
          <w:delText>4.</w:delText>
        </w:r>
        <w:r w:rsidDel="00E001BC">
          <w:rPr>
            <w:rFonts w:eastAsiaTheme="minorEastAsia"/>
            <w:b w:val="0"/>
            <w:color w:val="auto"/>
            <w:lang w:val="en-IE" w:eastAsia="en-IE"/>
          </w:rPr>
          <w:tab/>
        </w:r>
        <w:r w:rsidDel="00E001BC">
          <w:delText>CONCLUSIONS</w:delText>
        </w:r>
        <w:r w:rsidDel="00E001BC">
          <w:tab/>
          <w:delText>7</w:delText>
        </w:r>
      </w:del>
    </w:p>
    <w:p w14:paraId="721849E7" w14:textId="17F3D9B0" w:rsidR="004E5116" w:rsidDel="00E001BC" w:rsidRDefault="004E5116">
      <w:pPr>
        <w:pStyle w:val="TOC1"/>
        <w:rPr>
          <w:del w:id="139" w:author="Alwyn Williams" w:date="2019-10-15T12:18:00Z"/>
          <w:rFonts w:eastAsiaTheme="minorEastAsia"/>
          <w:b w:val="0"/>
          <w:color w:val="auto"/>
          <w:lang w:val="en-IE" w:eastAsia="en-IE"/>
        </w:rPr>
      </w:pPr>
      <w:del w:id="140" w:author="Alwyn Williams" w:date="2019-10-15T12:18:00Z">
        <w:r w:rsidRPr="00C03623" w:rsidDel="00E001BC">
          <w:delText>5.</w:delText>
        </w:r>
        <w:r w:rsidDel="00E001BC">
          <w:rPr>
            <w:rFonts w:eastAsiaTheme="minorEastAsia"/>
            <w:b w:val="0"/>
            <w:color w:val="auto"/>
            <w:lang w:val="en-IE" w:eastAsia="en-IE"/>
          </w:rPr>
          <w:tab/>
        </w:r>
        <w:r w:rsidDel="00E001BC">
          <w:delText>REFERENCES</w:delText>
        </w:r>
        <w:r w:rsidDel="00E001BC">
          <w:tab/>
          <w:delText>8</w:delText>
        </w:r>
      </w:del>
    </w:p>
    <w:p w14:paraId="28D8097F" w14:textId="21D8A71D" w:rsidR="004E5116" w:rsidDel="00E001BC" w:rsidRDefault="004E5116">
      <w:pPr>
        <w:pStyle w:val="TOC4"/>
        <w:rPr>
          <w:del w:id="141" w:author="Alwyn Williams" w:date="2019-10-15T12:18:00Z"/>
          <w:rFonts w:eastAsiaTheme="minorEastAsia"/>
          <w:b w:val="0"/>
          <w:noProof/>
          <w:color w:val="auto"/>
          <w:lang w:val="en-IE" w:eastAsia="en-IE"/>
        </w:rPr>
      </w:pPr>
      <w:del w:id="142" w:author="Alwyn Williams" w:date="2019-10-15T12:18:00Z">
        <w:r w:rsidRPr="00C03623" w:rsidDel="00E001BC">
          <w:rPr>
            <w:noProof/>
            <w:u w:color="407EC9"/>
          </w:rPr>
          <w:delText>ANNEX A</w:delText>
        </w:r>
        <w:r w:rsidDel="00E001BC">
          <w:rPr>
            <w:rFonts w:eastAsiaTheme="minorEastAsia"/>
            <w:b w:val="0"/>
            <w:noProof/>
            <w:color w:val="auto"/>
            <w:lang w:val="en-IE" w:eastAsia="en-IE"/>
          </w:rPr>
          <w:tab/>
        </w:r>
        <w:r w:rsidDel="00E001BC">
          <w:rPr>
            <w:noProof/>
          </w:rPr>
          <w:delText>Computational Considerations of the Modified Allard Method</w:delText>
        </w:r>
        <w:r w:rsidDel="00E001BC">
          <w:rPr>
            <w:noProof/>
          </w:rPr>
          <w:tab/>
          <w:delText>9</w:delText>
        </w:r>
      </w:del>
    </w:p>
    <w:p w14:paraId="08805626" w14:textId="49D75F21" w:rsidR="00F03ADC" w:rsidDel="00F03ADC" w:rsidRDefault="004A4EC4">
      <w:pPr>
        <w:pStyle w:val="TOC1"/>
        <w:rPr>
          <w:del w:id="143" w:author="Alwyn Williams" w:date="2019-10-15T16:56:00Z"/>
          <w:rFonts w:eastAsiaTheme="minorEastAsia"/>
          <w:b w:val="0"/>
          <w:color w:val="auto"/>
          <w:lang w:eastAsia="en-GB"/>
        </w:rPr>
      </w:pPr>
      <w:del w:id="144" w:author="Alwyn Williams" w:date="2019-10-15T16:56:00Z">
        <w:r w:rsidDel="00F03ADC">
          <w:rPr>
            <w:rFonts w:eastAsia="Times New Roman" w:cs="Times New Roman"/>
            <w:b w:val="0"/>
            <w:szCs w:val="20"/>
          </w:rPr>
          <w:fldChar w:fldCharType="end"/>
        </w:r>
        <w:r w:rsidR="00F03ADC" w:rsidDel="00F03ADC">
          <w:rPr>
            <w:rFonts w:eastAsia="Times New Roman" w:cs="Times New Roman"/>
            <w:szCs w:val="20"/>
          </w:rPr>
          <w:fldChar w:fldCharType="begin"/>
        </w:r>
        <w:r w:rsidR="00F03ADC" w:rsidDel="00F03ADC">
          <w:rPr>
            <w:rFonts w:eastAsia="Times New Roman" w:cs="Times New Roman"/>
            <w:szCs w:val="20"/>
          </w:rPr>
          <w:delInstrText xml:space="preserve"> TOC \o "1-3" \t "Annex,4,Annex A Head 1,5,Appendix,5" </w:delInstrText>
        </w:r>
        <w:r w:rsidR="00F03ADC" w:rsidDel="00F03ADC">
          <w:rPr>
            <w:rFonts w:eastAsia="Times New Roman" w:cs="Times New Roman"/>
            <w:szCs w:val="20"/>
          </w:rPr>
          <w:fldChar w:fldCharType="separate"/>
        </w:r>
        <w:r w:rsidR="00F03ADC" w:rsidRPr="00A53DB3" w:rsidDel="00F03ADC">
          <w:delText>1.</w:delText>
        </w:r>
        <w:r w:rsidR="00F03ADC" w:rsidDel="00F03ADC">
          <w:rPr>
            <w:rFonts w:eastAsiaTheme="minorEastAsia"/>
            <w:b w:val="0"/>
            <w:color w:val="auto"/>
            <w:lang w:eastAsia="en-GB"/>
          </w:rPr>
          <w:tab/>
        </w:r>
        <w:r w:rsidR="00F03ADC" w:rsidDel="00F03ADC">
          <w:delText>INTRODUCTION</w:delText>
        </w:r>
        <w:r w:rsidR="00F03ADC" w:rsidDel="00F03ADC">
          <w:tab/>
        </w:r>
        <w:r w:rsidR="00F03ADC" w:rsidDel="00F03ADC">
          <w:fldChar w:fldCharType="begin"/>
        </w:r>
        <w:r w:rsidR="00F03ADC" w:rsidDel="00F03ADC">
          <w:delInstrText xml:space="preserve"> PAGEREF _Toc22050977 \h </w:delInstrText>
        </w:r>
        <w:r w:rsidR="00F03ADC" w:rsidDel="00F03ADC">
          <w:fldChar w:fldCharType="separate"/>
        </w:r>
        <w:r w:rsidR="00F03ADC" w:rsidDel="00F03ADC">
          <w:delText>5</w:delText>
        </w:r>
        <w:r w:rsidR="00F03ADC" w:rsidDel="00F03ADC">
          <w:fldChar w:fldCharType="end"/>
        </w:r>
      </w:del>
    </w:p>
    <w:p w14:paraId="3E759425" w14:textId="48803650" w:rsidR="00F03ADC" w:rsidDel="00F03ADC" w:rsidRDefault="00F03ADC">
      <w:pPr>
        <w:pStyle w:val="TOC1"/>
        <w:rPr>
          <w:del w:id="145" w:author="Alwyn Williams" w:date="2019-10-15T16:56:00Z"/>
          <w:rFonts w:eastAsiaTheme="minorEastAsia"/>
          <w:b w:val="0"/>
          <w:color w:val="auto"/>
          <w:lang w:eastAsia="en-GB"/>
        </w:rPr>
      </w:pPr>
      <w:del w:id="146" w:author="Alwyn Williams" w:date="2019-10-15T16:56:00Z">
        <w:r w:rsidRPr="00A53DB3" w:rsidDel="00F03ADC">
          <w:delText>2.</w:delText>
        </w:r>
        <w:r w:rsidDel="00F03ADC">
          <w:rPr>
            <w:rFonts w:eastAsiaTheme="minorEastAsia"/>
            <w:b w:val="0"/>
            <w:color w:val="auto"/>
            <w:lang w:eastAsia="en-GB"/>
          </w:rPr>
          <w:tab/>
        </w:r>
        <w:r w:rsidDel="00F03ADC">
          <w:delText>DESCRIPTION OF EFFECTIVE INTENSITY OF A RYTHMIC LIGHT</w:delText>
        </w:r>
        <w:r w:rsidDel="00F03ADC">
          <w:tab/>
        </w:r>
        <w:r w:rsidDel="00F03ADC">
          <w:fldChar w:fldCharType="begin"/>
        </w:r>
        <w:r w:rsidDel="00F03ADC">
          <w:delInstrText xml:space="preserve"> PAGEREF _Toc22050978 \h </w:delInstrText>
        </w:r>
        <w:r w:rsidDel="00F03ADC">
          <w:fldChar w:fldCharType="separate"/>
        </w:r>
        <w:r w:rsidDel="00F03ADC">
          <w:delText>5</w:delText>
        </w:r>
        <w:r w:rsidDel="00F03ADC">
          <w:fldChar w:fldCharType="end"/>
        </w:r>
      </w:del>
    </w:p>
    <w:p w14:paraId="3FC12CF4" w14:textId="512FACF9" w:rsidR="00F03ADC" w:rsidDel="00F03ADC" w:rsidRDefault="00F03ADC">
      <w:pPr>
        <w:pStyle w:val="TOC1"/>
        <w:rPr>
          <w:del w:id="147" w:author="Alwyn Williams" w:date="2019-10-15T16:56:00Z"/>
          <w:rFonts w:eastAsiaTheme="minorEastAsia"/>
          <w:b w:val="0"/>
          <w:color w:val="auto"/>
          <w:lang w:eastAsia="en-GB"/>
        </w:rPr>
      </w:pPr>
      <w:del w:id="148" w:author="Alwyn Williams" w:date="2019-10-15T16:56:00Z">
        <w:r w:rsidRPr="00A53DB3" w:rsidDel="00F03ADC">
          <w:delText>3.</w:delText>
        </w:r>
        <w:r w:rsidDel="00F03ADC">
          <w:rPr>
            <w:rFonts w:eastAsiaTheme="minorEastAsia"/>
            <w:b w:val="0"/>
            <w:color w:val="auto"/>
            <w:lang w:eastAsia="en-GB"/>
          </w:rPr>
          <w:tab/>
        </w:r>
        <w:r w:rsidDel="00F03ADC">
          <w:delText>EVALUATION OF EFFECTIVE INTENSITY</w:delText>
        </w:r>
        <w:r w:rsidDel="00F03ADC">
          <w:tab/>
        </w:r>
        <w:r w:rsidDel="00F03ADC">
          <w:fldChar w:fldCharType="begin"/>
        </w:r>
        <w:r w:rsidDel="00F03ADC">
          <w:delInstrText xml:space="preserve"> PAGEREF _Toc22050979 \h </w:delInstrText>
        </w:r>
        <w:r w:rsidDel="00F03ADC">
          <w:fldChar w:fldCharType="separate"/>
        </w:r>
        <w:r w:rsidDel="00F03ADC">
          <w:delText>6</w:delText>
        </w:r>
        <w:r w:rsidDel="00F03ADC">
          <w:fldChar w:fldCharType="end"/>
        </w:r>
      </w:del>
    </w:p>
    <w:p w14:paraId="70E65A7D" w14:textId="5922CD13" w:rsidR="00F03ADC" w:rsidDel="00F03ADC" w:rsidRDefault="00F03ADC">
      <w:pPr>
        <w:pStyle w:val="TOC1"/>
        <w:rPr>
          <w:del w:id="149" w:author="Alwyn Williams" w:date="2019-10-15T16:56:00Z"/>
          <w:rFonts w:eastAsiaTheme="minorEastAsia"/>
          <w:color w:val="auto"/>
          <w:lang w:eastAsia="en-GB"/>
        </w:rPr>
        <w:pPrChange w:id="150" w:author="Alwyn Williams" w:date="2019-10-15T16:56:00Z">
          <w:pPr>
            <w:pStyle w:val="TOC2"/>
          </w:pPr>
        </w:pPrChange>
      </w:pPr>
      <w:del w:id="151" w:author="Alwyn Williams" w:date="2019-10-15T16:56:00Z">
        <w:r w:rsidRPr="00A53DB3" w:rsidDel="00F03ADC">
          <w:delText>3.1.</w:delText>
        </w:r>
        <w:r w:rsidDel="00F03ADC">
          <w:rPr>
            <w:rFonts w:eastAsiaTheme="minorEastAsia"/>
            <w:color w:val="auto"/>
            <w:lang w:eastAsia="en-GB"/>
          </w:rPr>
          <w:tab/>
        </w:r>
        <w:r w:rsidDel="00F03ADC">
          <w:delText>Modified Allard Method</w:delText>
        </w:r>
        <w:r w:rsidDel="00F03ADC">
          <w:tab/>
        </w:r>
        <w:r w:rsidDel="00F03ADC">
          <w:fldChar w:fldCharType="begin"/>
        </w:r>
        <w:r w:rsidDel="00F03ADC">
          <w:delInstrText xml:space="preserve"> PAGEREF _Toc22050980 \h </w:delInstrText>
        </w:r>
        <w:r w:rsidDel="00F03ADC">
          <w:fldChar w:fldCharType="separate"/>
        </w:r>
        <w:r w:rsidDel="00F03ADC">
          <w:delText>6</w:delText>
        </w:r>
        <w:r w:rsidDel="00F03ADC">
          <w:fldChar w:fldCharType="end"/>
        </w:r>
      </w:del>
    </w:p>
    <w:p w14:paraId="502A630C" w14:textId="2629E886" w:rsidR="00F03ADC" w:rsidDel="00F03ADC" w:rsidRDefault="00F03ADC">
      <w:pPr>
        <w:pStyle w:val="TOC1"/>
        <w:rPr>
          <w:del w:id="152" w:author="Alwyn Williams" w:date="2019-10-15T16:56:00Z"/>
          <w:rFonts w:eastAsiaTheme="minorEastAsia"/>
          <w:lang w:eastAsia="en-GB"/>
        </w:rPr>
        <w:pPrChange w:id="153" w:author="Alwyn Williams" w:date="2019-10-15T16:56:00Z">
          <w:pPr>
            <w:pStyle w:val="TOC3"/>
            <w:tabs>
              <w:tab w:val="left" w:pos="1134"/>
              <w:tab w:val="right" w:leader="dot" w:pos="10195"/>
            </w:tabs>
          </w:pPr>
        </w:pPrChange>
      </w:pPr>
      <w:del w:id="154" w:author="Alwyn Williams" w:date="2019-10-15T16:56:00Z">
        <w:r w:rsidRPr="00A53DB3" w:rsidDel="00F03ADC">
          <w:delText>3.1.1.</w:delText>
        </w:r>
        <w:r w:rsidDel="00F03ADC">
          <w:rPr>
            <w:rFonts w:eastAsiaTheme="minorEastAsia"/>
            <w:lang w:eastAsia="en-GB"/>
          </w:rPr>
          <w:tab/>
        </w:r>
        <w:r w:rsidDel="00F03ADC">
          <w:delText>Continuous Time Version</w:delText>
        </w:r>
        <w:r w:rsidDel="00F03ADC">
          <w:tab/>
        </w:r>
        <w:r w:rsidDel="00F03ADC">
          <w:fldChar w:fldCharType="begin"/>
        </w:r>
        <w:r w:rsidDel="00F03ADC">
          <w:delInstrText xml:space="preserve"> PAGEREF _Toc22050981 \h </w:delInstrText>
        </w:r>
        <w:r w:rsidDel="00F03ADC">
          <w:fldChar w:fldCharType="separate"/>
        </w:r>
        <w:r w:rsidDel="00F03ADC">
          <w:delText>6</w:delText>
        </w:r>
        <w:r w:rsidDel="00F03ADC">
          <w:fldChar w:fldCharType="end"/>
        </w:r>
      </w:del>
    </w:p>
    <w:p w14:paraId="0526A419" w14:textId="4C51E6C1" w:rsidR="00F03ADC" w:rsidDel="00F03ADC" w:rsidRDefault="00F03ADC">
      <w:pPr>
        <w:pStyle w:val="TOC1"/>
        <w:rPr>
          <w:del w:id="155" w:author="Alwyn Williams" w:date="2019-10-15T16:56:00Z"/>
          <w:rFonts w:eastAsiaTheme="minorEastAsia"/>
          <w:lang w:eastAsia="en-GB"/>
        </w:rPr>
        <w:pPrChange w:id="156" w:author="Alwyn Williams" w:date="2019-10-15T16:56:00Z">
          <w:pPr>
            <w:pStyle w:val="TOC3"/>
            <w:tabs>
              <w:tab w:val="left" w:pos="1134"/>
              <w:tab w:val="right" w:leader="dot" w:pos="10195"/>
            </w:tabs>
          </w:pPr>
        </w:pPrChange>
      </w:pPr>
      <w:del w:id="157" w:author="Alwyn Williams" w:date="2019-10-15T16:56:00Z">
        <w:r w:rsidRPr="00A53DB3" w:rsidDel="00F03ADC">
          <w:delText>3.1.2.</w:delText>
        </w:r>
        <w:r w:rsidDel="00F03ADC">
          <w:rPr>
            <w:rFonts w:eastAsiaTheme="minorEastAsia"/>
            <w:lang w:eastAsia="en-GB"/>
          </w:rPr>
          <w:tab/>
        </w:r>
        <w:r w:rsidDel="00F03ADC">
          <w:delText>Discrete-time Version</w:delText>
        </w:r>
        <w:r w:rsidDel="00F03ADC">
          <w:tab/>
        </w:r>
        <w:r w:rsidDel="00F03ADC">
          <w:fldChar w:fldCharType="begin"/>
        </w:r>
        <w:r w:rsidDel="00F03ADC">
          <w:delInstrText xml:space="preserve"> PAGEREF _Toc22050982 \h </w:delInstrText>
        </w:r>
        <w:r w:rsidDel="00F03ADC">
          <w:fldChar w:fldCharType="separate"/>
        </w:r>
        <w:r w:rsidDel="00F03ADC">
          <w:delText>7</w:delText>
        </w:r>
        <w:r w:rsidDel="00F03ADC">
          <w:fldChar w:fldCharType="end"/>
        </w:r>
      </w:del>
    </w:p>
    <w:p w14:paraId="3671F34D" w14:textId="62AE2E30" w:rsidR="00F03ADC" w:rsidDel="00F03ADC" w:rsidRDefault="00F03ADC">
      <w:pPr>
        <w:pStyle w:val="TOC1"/>
        <w:rPr>
          <w:del w:id="158" w:author="Alwyn Williams" w:date="2019-10-15T16:56:00Z"/>
          <w:rFonts w:eastAsiaTheme="minorEastAsia"/>
          <w:color w:val="auto"/>
          <w:lang w:eastAsia="en-GB"/>
        </w:rPr>
        <w:pPrChange w:id="159" w:author="Alwyn Williams" w:date="2019-10-15T16:56:00Z">
          <w:pPr>
            <w:pStyle w:val="TOC2"/>
          </w:pPr>
        </w:pPrChange>
      </w:pPr>
      <w:del w:id="160" w:author="Alwyn Williams" w:date="2019-10-15T16:56:00Z">
        <w:r w:rsidRPr="00A53DB3" w:rsidDel="00F03ADC">
          <w:delText>3.2.</w:delText>
        </w:r>
        <w:r w:rsidDel="00F03ADC">
          <w:rPr>
            <w:rFonts w:eastAsiaTheme="minorEastAsia"/>
            <w:color w:val="auto"/>
            <w:lang w:eastAsia="en-GB"/>
          </w:rPr>
          <w:tab/>
        </w:r>
        <w:r w:rsidDel="00F03ADC">
          <w:delText>Estimating Effective Intensity</w:delText>
        </w:r>
        <w:r w:rsidDel="00F03ADC">
          <w:tab/>
        </w:r>
        <w:r w:rsidDel="00F03ADC">
          <w:fldChar w:fldCharType="begin"/>
        </w:r>
        <w:r w:rsidDel="00F03ADC">
          <w:delInstrText xml:space="preserve"> PAGEREF _Toc22050983 \h </w:delInstrText>
        </w:r>
        <w:r w:rsidDel="00F03ADC">
          <w:fldChar w:fldCharType="separate"/>
        </w:r>
        <w:r w:rsidDel="00F03ADC">
          <w:delText>8</w:delText>
        </w:r>
        <w:r w:rsidDel="00F03ADC">
          <w:fldChar w:fldCharType="end"/>
        </w:r>
      </w:del>
    </w:p>
    <w:p w14:paraId="4C8FAEDB" w14:textId="414C4383" w:rsidR="00F03ADC" w:rsidDel="00F03ADC" w:rsidRDefault="00F03ADC">
      <w:pPr>
        <w:pStyle w:val="TOC1"/>
        <w:rPr>
          <w:del w:id="161" w:author="Alwyn Williams" w:date="2019-10-15T16:56:00Z"/>
          <w:rFonts w:eastAsiaTheme="minorEastAsia"/>
          <w:lang w:eastAsia="en-GB"/>
        </w:rPr>
        <w:pPrChange w:id="162" w:author="Alwyn Williams" w:date="2019-10-15T16:56:00Z">
          <w:pPr>
            <w:pStyle w:val="TOC3"/>
            <w:tabs>
              <w:tab w:val="left" w:pos="1134"/>
              <w:tab w:val="right" w:leader="dot" w:pos="10195"/>
            </w:tabs>
          </w:pPr>
        </w:pPrChange>
      </w:pPr>
      <w:del w:id="163" w:author="Alwyn Williams" w:date="2019-10-15T16:56:00Z">
        <w:r w:rsidRPr="00A53DB3" w:rsidDel="00F03ADC">
          <w:delText>3.2.1.</w:delText>
        </w:r>
        <w:r w:rsidDel="00F03ADC">
          <w:rPr>
            <w:rFonts w:eastAsiaTheme="minorEastAsia"/>
            <w:lang w:eastAsia="en-GB"/>
          </w:rPr>
          <w:tab/>
        </w:r>
        <w:r w:rsidDel="00F03ADC">
          <w:delText>Pulse-Width Modulation</w:delText>
        </w:r>
        <w:r w:rsidDel="00F03ADC">
          <w:tab/>
        </w:r>
        <w:r w:rsidDel="00F03ADC">
          <w:fldChar w:fldCharType="begin"/>
        </w:r>
        <w:r w:rsidDel="00F03ADC">
          <w:delInstrText xml:space="preserve"> PAGEREF _Toc22050984 \h </w:delInstrText>
        </w:r>
        <w:r w:rsidDel="00F03ADC">
          <w:fldChar w:fldCharType="separate"/>
        </w:r>
        <w:r w:rsidDel="00F03ADC">
          <w:delText>8</w:delText>
        </w:r>
        <w:r w:rsidDel="00F03ADC">
          <w:fldChar w:fldCharType="end"/>
        </w:r>
      </w:del>
    </w:p>
    <w:p w14:paraId="3F33F840" w14:textId="33A81368" w:rsidR="00F03ADC" w:rsidDel="00F03ADC" w:rsidRDefault="00F03ADC">
      <w:pPr>
        <w:pStyle w:val="TOC1"/>
        <w:rPr>
          <w:del w:id="164" w:author="Alwyn Williams" w:date="2019-10-15T16:56:00Z"/>
          <w:rFonts w:eastAsiaTheme="minorEastAsia"/>
          <w:b w:val="0"/>
          <w:color w:val="auto"/>
          <w:lang w:eastAsia="en-GB"/>
        </w:rPr>
      </w:pPr>
      <w:del w:id="165" w:author="Alwyn Williams" w:date="2019-10-15T16:56:00Z">
        <w:r w:rsidRPr="00A53DB3" w:rsidDel="00F03ADC">
          <w:delText>4.</w:delText>
        </w:r>
        <w:r w:rsidDel="00F03ADC">
          <w:rPr>
            <w:rFonts w:eastAsiaTheme="minorEastAsia"/>
            <w:b w:val="0"/>
            <w:color w:val="auto"/>
            <w:lang w:eastAsia="en-GB"/>
          </w:rPr>
          <w:tab/>
        </w:r>
        <w:r w:rsidDel="00F03ADC">
          <w:delText>CONCLUSIONS</w:delText>
        </w:r>
        <w:r w:rsidDel="00F03ADC">
          <w:tab/>
        </w:r>
        <w:r w:rsidDel="00F03ADC">
          <w:fldChar w:fldCharType="begin"/>
        </w:r>
        <w:r w:rsidDel="00F03ADC">
          <w:delInstrText xml:space="preserve"> PAGEREF _Toc22050986 \h </w:delInstrText>
        </w:r>
        <w:r w:rsidDel="00F03ADC">
          <w:fldChar w:fldCharType="separate"/>
        </w:r>
        <w:r w:rsidDel="00F03ADC">
          <w:delText>10</w:delText>
        </w:r>
        <w:r w:rsidDel="00F03ADC">
          <w:fldChar w:fldCharType="end"/>
        </w:r>
      </w:del>
    </w:p>
    <w:p w14:paraId="47C79048" w14:textId="21C52EAE" w:rsidR="00F03ADC" w:rsidDel="00F03ADC" w:rsidRDefault="00F03ADC">
      <w:pPr>
        <w:pStyle w:val="TOC1"/>
        <w:rPr>
          <w:del w:id="166" w:author="Alwyn Williams" w:date="2019-10-15T16:56:00Z"/>
          <w:rFonts w:eastAsiaTheme="minorEastAsia"/>
          <w:b w:val="0"/>
          <w:color w:val="auto"/>
          <w:lang w:eastAsia="en-GB"/>
        </w:rPr>
      </w:pPr>
      <w:del w:id="167" w:author="Alwyn Williams" w:date="2019-10-15T16:56:00Z">
        <w:r w:rsidRPr="00A53DB3" w:rsidDel="00F03ADC">
          <w:delText>5.</w:delText>
        </w:r>
        <w:r w:rsidDel="00F03ADC">
          <w:rPr>
            <w:rFonts w:eastAsiaTheme="minorEastAsia"/>
            <w:b w:val="0"/>
            <w:color w:val="auto"/>
            <w:lang w:eastAsia="en-GB"/>
          </w:rPr>
          <w:tab/>
        </w:r>
        <w:r w:rsidDel="00F03ADC">
          <w:delText>REFERENCES</w:delText>
        </w:r>
        <w:r w:rsidDel="00F03ADC">
          <w:tab/>
        </w:r>
        <w:r w:rsidDel="00F03ADC">
          <w:fldChar w:fldCharType="begin"/>
        </w:r>
        <w:r w:rsidDel="00F03ADC">
          <w:delInstrText xml:space="preserve"> PAGEREF _Toc22050987 \h </w:delInstrText>
        </w:r>
        <w:r w:rsidDel="00F03ADC">
          <w:fldChar w:fldCharType="separate"/>
        </w:r>
        <w:r w:rsidDel="00F03ADC">
          <w:delText>10</w:delText>
        </w:r>
        <w:r w:rsidDel="00F03ADC">
          <w:fldChar w:fldCharType="end"/>
        </w:r>
      </w:del>
    </w:p>
    <w:p w14:paraId="4DF6FC9D" w14:textId="75CFA457" w:rsidR="00F03ADC" w:rsidDel="00F03ADC" w:rsidRDefault="00F03ADC">
      <w:pPr>
        <w:pStyle w:val="TOC1"/>
        <w:rPr>
          <w:del w:id="168" w:author="Alwyn Williams" w:date="2019-10-15T16:56:00Z"/>
          <w:rFonts w:eastAsiaTheme="minorEastAsia"/>
          <w:b w:val="0"/>
          <w:color w:val="auto"/>
          <w:lang w:eastAsia="en-GB"/>
        </w:rPr>
        <w:pPrChange w:id="169" w:author="Alwyn Williams" w:date="2019-10-15T16:56:00Z">
          <w:pPr>
            <w:pStyle w:val="TOC4"/>
          </w:pPr>
        </w:pPrChange>
      </w:pPr>
      <w:del w:id="170" w:author="Alwyn Williams" w:date="2019-10-15T16:56:00Z">
        <w:r w:rsidRPr="00A53DB3" w:rsidDel="00F03ADC">
          <w:rPr>
            <w:u w:color="407EC9"/>
          </w:rPr>
          <w:delText>ANNEX A</w:delText>
        </w:r>
        <w:r w:rsidDel="00F03ADC">
          <w:rPr>
            <w:rFonts w:eastAsiaTheme="minorEastAsia"/>
            <w:b w:val="0"/>
            <w:color w:val="auto"/>
            <w:lang w:eastAsia="en-GB"/>
          </w:rPr>
          <w:tab/>
        </w:r>
        <w:r w:rsidDel="00F03ADC">
          <w:delText>Computational Considerations of the Modified Allard Method</w:delText>
        </w:r>
        <w:r w:rsidDel="00F03ADC">
          <w:tab/>
        </w:r>
        <w:r w:rsidDel="00F03ADC">
          <w:fldChar w:fldCharType="begin"/>
        </w:r>
        <w:r w:rsidDel="00F03ADC">
          <w:delInstrText xml:space="preserve"> PAGEREF _Toc22050988 \h </w:delInstrText>
        </w:r>
        <w:r w:rsidDel="00F03ADC">
          <w:fldChar w:fldCharType="separate"/>
        </w:r>
        <w:r w:rsidDel="00F03ADC">
          <w:delText>11</w:delText>
        </w:r>
        <w:r w:rsidDel="00F03ADC">
          <w:fldChar w:fldCharType="end"/>
        </w:r>
      </w:del>
    </w:p>
    <w:p w14:paraId="1745E070" w14:textId="67015EFC" w:rsidR="00F03ADC" w:rsidDel="00F03ADC" w:rsidRDefault="00F03ADC">
      <w:pPr>
        <w:pStyle w:val="TOC1"/>
        <w:rPr>
          <w:del w:id="171" w:author="Alwyn Williams" w:date="2019-10-15T16:56:00Z"/>
          <w:rFonts w:eastAsiaTheme="minorEastAsia"/>
          <w:color w:val="auto"/>
          <w:lang w:eastAsia="en-GB"/>
        </w:rPr>
        <w:pPrChange w:id="172" w:author="Alwyn Williams" w:date="2019-10-15T16:56:00Z">
          <w:pPr>
            <w:pStyle w:val="TOC5"/>
          </w:pPr>
        </w:pPrChange>
      </w:pPr>
      <w:del w:id="173" w:author="Alwyn Williams" w:date="2019-10-15T16:56:00Z">
        <w:r w:rsidRPr="00A53DB3" w:rsidDel="00F03ADC">
          <w:rPr>
            <w:rFonts w:ascii="Calibri" w:hAnsi="Calibri"/>
            <w:color w:val="407EDA"/>
          </w:rPr>
          <w:delText>A 1.</w:delText>
        </w:r>
        <w:r w:rsidDel="00F03ADC">
          <w:rPr>
            <w:rFonts w:eastAsiaTheme="minorEastAsia"/>
            <w:color w:val="auto"/>
            <w:lang w:eastAsia="en-GB"/>
          </w:rPr>
          <w:tab/>
        </w:r>
        <w:r w:rsidDel="00F03ADC">
          <w:delText>Direct Convolution</w:delText>
        </w:r>
        <w:r w:rsidDel="00F03ADC">
          <w:tab/>
        </w:r>
        <w:r w:rsidDel="00F03ADC">
          <w:fldChar w:fldCharType="begin"/>
        </w:r>
        <w:r w:rsidDel="00F03ADC">
          <w:delInstrText xml:space="preserve"> PAGEREF _Toc22050989 \h </w:delInstrText>
        </w:r>
        <w:r w:rsidDel="00F03ADC">
          <w:fldChar w:fldCharType="separate"/>
        </w:r>
        <w:r w:rsidDel="00F03ADC">
          <w:delText>11</w:delText>
        </w:r>
        <w:r w:rsidDel="00F03ADC">
          <w:fldChar w:fldCharType="end"/>
        </w:r>
      </w:del>
    </w:p>
    <w:p w14:paraId="6EBFF483" w14:textId="75D9D29A" w:rsidR="00F03ADC" w:rsidDel="00F03ADC" w:rsidRDefault="00F03ADC">
      <w:pPr>
        <w:pStyle w:val="TOC1"/>
        <w:rPr>
          <w:del w:id="174" w:author="Alwyn Williams" w:date="2019-10-15T16:56:00Z"/>
          <w:rFonts w:eastAsiaTheme="minorEastAsia"/>
          <w:color w:val="auto"/>
          <w:lang w:eastAsia="en-GB"/>
        </w:rPr>
        <w:pPrChange w:id="175" w:author="Alwyn Williams" w:date="2019-10-15T16:56:00Z">
          <w:pPr>
            <w:pStyle w:val="TOC5"/>
          </w:pPr>
        </w:pPrChange>
      </w:pPr>
      <w:del w:id="176" w:author="Alwyn Williams" w:date="2019-10-15T16:56:00Z">
        <w:r w:rsidRPr="00A53DB3" w:rsidDel="00F03ADC">
          <w:rPr>
            <w:rFonts w:ascii="Calibri" w:hAnsi="Calibri"/>
            <w:color w:val="407EDA"/>
          </w:rPr>
          <w:delText>A 2.</w:delText>
        </w:r>
        <w:r w:rsidDel="00F03ADC">
          <w:rPr>
            <w:rFonts w:eastAsiaTheme="minorEastAsia"/>
            <w:color w:val="auto"/>
            <w:lang w:eastAsia="en-GB"/>
          </w:rPr>
          <w:tab/>
        </w:r>
        <w:r w:rsidDel="00F03ADC">
          <w:delText>FReqeuncy-Domain Method</w:delText>
        </w:r>
        <w:r w:rsidDel="00F03ADC">
          <w:tab/>
        </w:r>
        <w:r w:rsidDel="00F03ADC">
          <w:fldChar w:fldCharType="begin"/>
        </w:r>
        <w:r w:rsidDel="00F03ADC">
          <w:delInstrText xml:space="preserve"> PAGEREF _Toc22050990 \h </w:delInstrText>
        </w:r>
        <w:r w:rsidDel="00F03ADC">
          <w:fldChar w:fldCharType="separate"/>
        </w:r>
        <w:r w:rsidDel="00F03ADC">
          <w:delText>15</w:delText>
        </w:r>
        <w:r w:rsidDel="00F03ADC">
          <w:fldChar w:fldCharType="end"/>
        </w:r>
      </w:del>
    </w:p>
    <w:p w14:paraId="55143EE6" w14:textId="350E9306" w:rsidR="00F03ADC" w:rsidDel="00F03ADC" w:rsidRDefault="00F03ADC">
      <w:pPr>
        <w:pStyle w:val="TOC1"/>
        <w:rPr>
          <w:del w:id="177" w:author="Alwyn Williams" w:date="2019-10-15T16:56:00Z"/>
          <w:rFonts w:eastAsiaTheme="minorEastAsia"/>
          <w:b w:val="0"/>
          <w:color w:val="auto"/>
          <w:lang w:eastAsia="en-GB"/>
        </w:rPr>
        <w:pPrChange w:id="178" w:author="Alwyn Williams" w:date="2019-10-15T16:56:00Z">
          <w:pPr>
            <w:pStyle w:val="TOC4"/>
          </w:pPr>
        </w:pPrChange>
      </w:pPr>
      <w:del w:id="179" w:author="Alwyn Williams" w:date="2019-10-15T16:56:00Z">
        <w:r w:rsidRPr="00A53DB3" w:rsidDel="00F03ADC">
          <w:rPr>
            <w:u w:color="407EC9"/>
          </w:rPr>
          <w:delText>ANNEX B</w:delText>
        </w:r>
        <w:r w:rsidDel="00F03ADC">
          <w:rPr>
            <w:rFonts w:eastAsiaTheme="minorEastAsia"/>
            <w:b w:val="0"/>
            <w:color w:val="auto"/>
            <w:lang w:eastAsia="en-GB"/>
          </w:rPr>
          <w:tab/>
        </w:r>
        <w:r w:rsidDel="00F03ADC">
          <w:delText>Peak-to-Effective Intensity Factors for Common Flash Shapes</w:delText>
        </w:r>
        <w:r w:rsidDel="00F03ADC">
          <w:tab/>
        </w:r>
        <w:r w:rsidDel="00F03ADC">
          <w:fldChar w:fldCharType="begin"/>
        </w:r>
        <w:r w:rsidDel="00F03ADC">
          <w:delInstrText xml:space="preserve"> PAGEREF _Toc22050991 \h </w:delInstrText>
        </w:r>
        <w:r w:rsidDel="00F03ADC">
          <w:fldChar w:fldCharType="separate"/>
        </w:r>
        <w:r w:rsidDel="00F03ADC">
          <w:delText>16</w:delText>
        </w:r>
        <w:r w:rsidDel="00F03ADC">
          <w:fldChar w:fldCharType="end"/>
        </w:r>
      </w:del>
    </w:p>
    <w:p w14:paraId="3626C5D5" w14:textId="77777777" w:rsidR="00F03ADC" w:rsidDel="00F03ADC" w:rsidRDefault="00F03ADC">
      <w:pPr>
        <w:pStyle w:val="TOC1"/>
        <w:rPr>
          <w:del w:id="180" w:author="Alwyn Williams" w:date="2019-10-15T16:56:00Z"/>
        </w:rPr>
        <w:pPrChange w:id="181" w:author="Alwyn Williams" w:date="2019-10-15T16:56:00Z">
          <w:pPr/>
        </w:pPrChange>
      </w:pPr>
    </w:p>
    <w:p w14:paraId="3C0BE5F8" w14:textId="280C3A40" w:rsidR="00F03ADC" w:rsidDel="00F03ADC" w:rsidRDefault="00F03ADC">
      <w:pPr>
        <w:pStyle w:val="TOC1"/>
        <w:rPr>
          <w:del w:id="182" w:author="Alwyn Williams" w:date="2019-10-15T16:57:00Z"/>
          <w:rFonts w:eastAsiaTheme="minorEastAsia"/>
          <w:b w:val="0"/>
          <w:color w:val="auto"/>
          <w:lang w:eastAsia="en-GB"/>
        </w:rPr>
      </w:pPr>
      <w:del w:id="183" w:author="Alwyn Williams" w:date="2019-10-15T16:56:00Z">
        <w:r w:rsidDel="00F03ADC">
          <w:rPr>
            <w:rFonts w:eastAsia="Times New Roman" w:cs="Times New Roman"/>
            <w:szCs w:val="20"/>
          </w:rPr>
          <w:fldChar w:fldCharType="end"/>
        </w:r>
      </w:del>
      <w:del w:id="184" w:author="Alwyn Williams" w:date="2019-10-15T16:57:00Z">
        <w:r w:rsidDel="00F03ADC">
          <w:rPr>
            <w:rFonts w:eastAsia="Times New Roman" w:cs="Times New Roman"/>
            <w:szCs w:val="20"/>
          </w:rPr>
          <w:fldChar w:fldCharType="begin"/>
        </w:r>
        <w:r w:rsidDel="00F03ADC">
          <w:rPr>
            <w:rFonts w:eastAsia="Times New Roman" w:cs="Times New Roman"/>
            <w:szCs w:val="20"/>
          </w:rPr>
          <w:delInstrText xml:space="preserve"> TOC \o "1-3" \t "Annex,1,Annex A Head 1,2,Appendix,5" </w:delInstrText>
        </w:r>
        <w:r w:rsidDel="00F03ADC">
          <w:rPr>
            <w:rFonts w:eastAsia="Times New Roman" w:cs="Times New Roman"/>
            <w:szCs w:val="20"/>
          </w:rPr>
          <w:fldChar w:fldCharType="separate"/>
        </w:r>
        <w:r w:rsidRPr="0058358B" w:rsidDel="00F03ADC">
          <w:delText>1.</w:delText>
        </w:r>
        <w:r w:rsidDel="00F03ADC">
          <w:rPr>
            <w:rFonts w:eastAsiaTheme="minorEastAsia"/>
            <w:b w:val="0"/>
            <w:color w:val="auto"/>
            <w:lang w:eastAsia="en-GB"/>
          </w:rPr>
          <w:tab/>
        </w:r>
        <w:r w:rsidDel="00F03ADC">
          <w:delText>INTRODUCTION</w:delText>
        </w:r>
        <w:r w:rsidDel="00F03ADC">
          <w:tab/>
        </w:r>
        <w:r w:rsidDel="00F03ADC">
          <w:fldChar w:fldCharType="begin"/>
        </w:r>
        <w:r w:rsidDel="00F03ADC">
          <w:delInstrText xml:space="preserve"> PAGEREF _Toc22051007 \h </w:delInstrText>
        </w:r>
        <w:r w:rsidDel="00F03ADC">
          <w:fldChar w:fldCharType="separate"/>
        </w:r>
        <w:r w:rsidDel="00F03ADC">
          <w:delText>5</w:delText>
        </w:r>
        <w:r w:rsidDel="00F03ADC">
          <w:fldChar w:fldCharType="end"/>
        </w:r>
      </w:del>
    </w:p>
    <w:p w14:paraId="2F82268C" w14:textId="49273086" w:rsidR="00F03ADC" w:rsidDel="00F03ADC" w:rsidRDefault="00F03ADC">
      <w:pPr>
        <w:pStyle w:val="TOC1"/>
        <w:rPr>
          <w:del w:id="185" w:author="Alwyn Williams" w:date="2019-10-15T16:57:00Z"/>
          <w:rFonts w:eastAsiaTheme="minorEastAsia"/>
          <w:b w:val="0"/>
          <w:color w:val="auto"/>
          <w:lang w:eastAsia="en-GB"/>
        </w:rPr>
      </w:pPr>
      <w:del w:id="186" w:author="Alwyn Williams" w:date="2019-10-15T16:57:00Z">
        <w:r w:rsidRPr="0058358B" w:rsidDel="00F03ADC">
          <w:delText>2.</w:delText>
        </w:r>
        <w:r w:rsidDel="00F03ADC">
          <w:rPr>
            <w:rFonts w:eastAsiaTheme="minorEastAsia"/>
            <w:b w:val="0"/>
            <w:color w:val="auto"/>
            <w:lang w:eastAsia="en-GB"/>
          </w:rPr>
          <w:tab/>
        </w:r>
        <w:r w:rsidDel="00F03ADC">
          <w:delText>DESCRIPTION OF EFFECTIVE INTENSITY OF A RYTHMIC LIGHT</w:delText>
        </w:r>
        <w:r w:rsidDel="00F03ADC">
          <w:tab/>
        </w:r>
        <w:r w:rsidDel="00F03ADC">
          <w:fldChar w:fldCharType="begin"/>
        </w:r>
        <w:r w:rsidDel="00F03ADC">
          <w:delInstrText xml:space="preserve"> PAGEREF _Toc22051008 \h </w:delInstrText>
        </w:r>
        <w:r w:rsidDel="00F03ADC">
          <w:fldChar w:fldCharType="separate"/>
        </w:r>
        <w:r w:rsidDel="00F03ADC">
          <w:delText>5</w:delText>
        </w:r>
        <w:r w:rsidDel="00F03ADC">
          <w:fldChar w:fldCharType="end"/>
        </w:r>
      </w:del>
    </w:p>
    <w:p w14:paraId="2F0D9F54" w14:textId="20D82576" w:rsidR="00F03ADC" w:rsidDel="00F03ADC" w:rsidRDefault="00F03ADC">
      <w:pPr>
        <w:pStyle w:val="TOC1"/>
        <w:rPr>
          <w:del w:id="187" w:author="Alwyn Williams" w:date="2019-10-15T16:57:00Z"/>
          <w:rFonts w:eastAsiaTheme="minorEastAsia"/>
          <w:b w:val="0"/>
          <w:color w:val="auto"/>
          <w:lang w:eastAsia="en-GB"/>
        </w:rPr>
      </w:pPr>
      <w:del w:id="188" w:author="Alwyn Williams" w:date="2019-10-15T16:57:00Z">
        <w:r w:rsidRPr="0058358B" w:rsidDel="00F03ADC">
          <w:delText>3.</w:delText>
        </w:r>
        <w:r w:rsidDel="00F03ADC">
          <w:rPr>
            <w:rFonts w:eastAsiaTheme="minorEastAsia"/>
            <w:b w:val="0"/>
            <w:color w:val="auto"/>
            <w:lang w:eastAsia="en-GB"/>
          </w:rPr>
          <w:tab/>
        </w:r>
        <w:r w:rsidDel="00F03ADC">
          <w:delText>EVALUATION OF EFFECTIVE INTENSITY</w:delText>
        </w:r>
        <w:r w:rsidDel="00F03ADC">
          <w:tab/>
        </w:r>
        <w:r w:rsidDel="00F03ADC">
          <w:fldChar w:fldCharType="begin"/>
        </w:r>
        <w:r w:rsidDel="00F03ADC">
          <w:delInstrText xml:space="preserve"> PAGEREF _Toc22051009 \h </w:delInstrText>
        </w:r>
        <w:r w:rsidDel="00F03ADC">
          <w:fldChar w:fldCharType="separate"/>
        </w:r>
        <w:r w:rsidDel="00F03ADC">
          <w:delText>6</w:delText>
        </w:r>
        <w:r w:rsidDel="00F03ADC">
          <w:fldChar w:fldCharType="end"/>
        </w:r>
      </w:del>
    </w:p>
    <w:p w14:paraId="38A62485" w14:textId="23E10B04" w:rsidR="00F03ADC" w:rsidDel="00F03ADC" w:rsidRDefault="00F03ADC">
      <w:pPr>
        <w:pStyle w:val="TOC1"/>
        <w:rPr>
          <w:del w:id="189" w:author="Alwyn Williams" w:date="2019-10-15T16:57:00Z"/>
          <w:rFonts w:eastAsiaTheme="minorEastAsia"/>
          <w:color w:val="auto"/>
          <w:lang w:eastAsia="en-GB"/>
        </w:rPr>
        <w:pPrChange w:id="190" w:author="Alwyn Williams" w:date="2019-10-15T16:57:00Z">
          <w:pPr>
            <w:pStyle w:val="TOC2"/>
          </w:pPr>
        </w:pPrChange>
      </w:pPr>
      <w:del w:id="191" w:author="Alwyn Williams" w:date="2019-10-15T16:57:00Z">
        <w:r w:rsidRPr="0058358B" w:rsidDel="00F03ADC">
          <w:delText>3.1.</w:delText>
        </w:r>
        <w:r w:rsidDel="00F03ADC">
          <w:rPr>
            <w:rFonts w:eastAsiaTheme="minorEastAsia"/>
            <w:color w:val="auto"/>
            <w:lang w:eastAsia="en-GB"/>
          </w:rPr>
          <w:tab/>
        </w:r>
        <w:r w:rsidDel="00F03ADC">
          <w:delText>Modified Allard Method</w:delText>
        </w:r>
        <w:r w:rsidDel="00F03ADC">
          <w:tab/>
        </w:r>
        <w:r w:rsidDel="00F03ADC">
          <w:fldChar w:fldCharType="begin"/>
        </w:r>
        <w:r w:rsidDel="00F03ADC">
          <w:delInstrText xml:space="preserve"> PAGEREF _Toc22051010 \h </w:delInstrText>
        </w:r>
        <w:r w:rsidDel="00F03ADC">
          <w:fldChar w:fldCharType="separate"/>
        </w:r>
        <w:r w:rsidDel="00F03ADC">
          <w:delText>6</w:delText>
        </w:r>
        <w:r w:rsidDel="00F03ADC">
          <w:fldChar w:fldCharType="end"/>
        </w:r>
      </w:del>
    </w:p>
    <w:p w14:paraId="58D3D556" w14:textId="5C1ABEA3" w:rsidR="00F03ADC" w:rsidDel="00F03ADC" w:rsidRDefault="00F03ADC">
      <w:pPr>
        <w:pStyle w:val="TOC1"/>
        <w:rPr>
          <w:del w:id="192" w:author="Alwyn Williams" w:date="2019-10-15T16:57:00Z"/>
          <w:rFonts w:eastAsiaTheme="minorEastAsia"/>
          <w:lang w:eastAsia="en-GB"/>
        </w:rPr>
        <w:pPrChange w:id="193" w:author="Alwyn Williams" w:date="2019-10-15T16:57:00Z">
          <w:pPr>
            <w:pStyle w:val="TOC3"/>
            <w:tabs>
              <w:tab w:val="left" w:pos="1134"/>
              <w:tab w:val="right" w:leader="dot" w:pos="10195"/>
            </w:tabs>
          </w:pPr>
        </w:pPrChange>
      </w:pPr>
      <w:del w:id="194" w:author="Alwyn Williams" w:date="2019-10-15T16:57:00Z">
        <w:r w:rsidRPr="0058358B" w:rsidDel="00F03ADC">
          <w:delText>3.1.1.</w:delText>
        </w:r>
        <w:r w:rsidDel="00F03ADC">
          <w:rPr>
            <w:rFonts w:eastAsiaTheme="minorEastAsia"/>
            <w:lang w:eastAsia="en-GB"/>
          </w:rPr>
          <w:tab/>
        </w:r>
        <w:r w:rsidDel="00F03ADC">
          <w:delText>Continuous Time Version</w:delText>
        </w:r>
        <w:r w:rsidDel="00F03ADC">
          <w:tab/>
        </w:r>
        <w:r w:rsidDel="00F03ADC">
          <w:fldChar w:fldCharType="begin"/>
        </w:r>
        <w:r w:rsidDel="00F03ADC">
          <w:delInstrText xml:space="preserve"> PAGEREF _Toc22051011 \h </w:delInstrText>
        </w:r>
        <w:r w:rsidDel="00F03ADC">
          <w:fldChar w:fldCharType="separate"/>
        </w:r>
        <w:r w:rsidDel="00F03ADC">
          <w:delText>6</w:delText>
        </w:r>
        <w:r w:rsidDel="00F03ADC">
          <w:fldChar w:fldCharType="end"/>
        </w:r>
      </w:del>
    </w:p>
    <w:p w14:paraId="51AC27F9" w14:textId="32E6F71A" w:rsidR="00F03ADC" w:rsidDel="00F03ADC" w:rsidRDefault="00F03ADC">
      <w:pPr>
        <w:pStyle w:val="TOC1"/>
        <w:rPr>
          <w:del w:id="195" w:author="Alwyn Williams" w:date="2019-10-15T16:57:00Z"/>
          <w:rFonts w:eastAsiaTheme="minorEastAsia"/>
          <w:lang w:eastAsia="en-GB"/>
        </w:rPr>
        <w:pPrChange w:id="196" w:author="Alwyn Williams" w:date="2019-10-15T16:57:00Z">
          <w:pPr>
            <w:pStyle w:val="TOC3"/>
            <w:tabs>
              <w:tab w:val="left" w:pos="1134"/>
              <w:tab w:val="right" w:leader="dot" w:pos="10195"/>
            </w:tabs>
          </w:pPr>
        </w:pPrChange>
      </w:pPr>
      <w:del w:id="197" w:author="Alwyn Williams" w:date="2019-10-15T16:57:00Z">
        <w:r w:rsidRPr="0058358B" w:rsidDel="00F03ADC">
          <w:delText>3.1.2.</w:delText>
        </w:r>
        <w:r w:rsidDel="00F03ADC">
          <w:rPr>
            <w:rFonts w:eastAsiaTheme="minorEastAsia"/>
            <w:lang w:eastAsia="en-GB"/>
          </w:rPr>
          <w:tab/>
        </w:r>
        <w:r w:rsidDel="00F03ADC">
          <w:delText>Discrete-time Version</w:delText>
        </w:r>
        <w:r w:rsidDel="00F03ADC">
          <w:tab/>
        </w:r>
        <w:r w:rsidDel="00F03ADC">
          <w:fldChar w:fldCharType="begin"/>
        </w:r>
        <w:r w:rsidDel="00F03ADC">
          <w:delInstrText xml:space="preserve"> PAGEREF _Toc22051012 \h </w:delInstrText>
        </w:r>
        <w:r w:rsidDel="00F03ADC">
          <w:fldChar w:fldCharType="separate"/>
        </w:r>
        <w:r w:rsidDel="00F03ADC">
          <w:delText>7</w:delText>
        </w:r>
        <w:r w:rsidDel="00F03ADC">
          <w:fldChar w:fldCharType="end"/>
        </w:r>
      </w:del>
    </w:p>
    <w:p w14:paraId="54864C3B" w14:textId="3E363A40" w:rsidR="00F03ADC" w:rsidDel="00F03ADC" w:rsidRDefault="00F03ADC">
      <w:pPr>
        <w:pStyle w:val="TOC1"/>
        <w:rPr>
          <w:del w:id="198" w:author="Alwyn Williams" w:date="2019-10-15T16:57:00Z"/>
          <w:rFonts w:eastAsiaTheme="minorEastAsia"/>
          <w:color w:val="auto"/>
          <w:lang w:eastAsia="en-GB"/>
        </w:rPr>
        <w:pPrChange w:id="199" w:author="Alwyn Williams" w:date="2019-10-15T16:57:00Z">
          <w:pPr>
            <w:pStyle w:val="TOC2"/>
          </w:pPr>
        </w:pPrChange>
      </w:pPr>
      <w:del w:id="200" w:author="Alwyn Williams" w:date="2019-10-15T16:57:00Z">
        <w:r w:rsidRPr="0058358B" w:rsidDel="00F03ADC">
          <w:delText>3.2.</w:delText>
        </w:r>
        <w:r w:rsidDel="00F03ADC">
          <w:rPr>
            <w:rFonts w:eastAsiaTheme="minorEastAsia"/>
            <w:color w:val="auto"/>
            <w:lang w:eastAsia="en-GB"/>
          </w:rPr>
          <w:tab/>
        </w:r>
        <w:r w:rsidDel="00F03ADC">
          <w:delText>Estimating Effective Intensity</w:delText>
        </w:r>
        <w:r w:rsidDel="00F03ADC">
          <w:tab/>
        </w:r>
        <w:r w:rsidDel="00F03ADC">
          <w:fldChar w:fldCharType="begin"/>
        </w:r>
        <w:r w:rsidDel="00F03ADC">
          <w:delInstrText xml:space="preserve"> PAGEREF _Toc22051013 \h </w:delInstrText>
        </w:r>
        <w:r w:rsidDel="00F03ADC">
          <w:fldChar w:fldCharType="separate"/>
        </w:r>
        <w:r w:rsidDel="00F03ADC">
          <w:delText>8</w:delText>
        </w:r>
        <w:r w:rsidDel="00F03ADC">
          <w:fldChar w:fldCharType="end"/>
        </w:r>
      </w:del>
    </w:p>
    <w:p w14:paraId="3F2745EE" w14:textId="1F178103" w:rsidR="00F03ADC" w:rsidDel="00F03ADC" w:rsidRDefault="00F03ADC">
      <w:pPr>
        <w:pStyle w:val="TOC1"/>
        <w:rPr>
          <w:del w:id="201" w:author="Alwyn Williams" w:date="2019-10-15T16:57:00Z"/>
          <w:rFonts w:eastAsiaTheme="minorEastAsia"/>
          <w:lang w:eastAsia="en-GB"/>
        </w:rPr>
        <w:pPrChange w:id="202" w:author="Alwyn Williams" w:date="2019-10-15T16:57:00Z">
          <w:pPr>
            <w:pStyle w:val="TOC3"/>
            <w:tabs>
              <w:tab w:val="left" w:pos="1134"/>
              <w:tab w:val="right" w:leader="dot" w:pos="10195"/>
            </w:tabs>
          </w:pPr>
        </w:pPrChange>
      </w:pPr>
      <w:del w:id="203" w:author="Alwyn Williams" w:date="2019-10-15T16:57:00Z">
        <w:r w:rsidRPr="0058358B" w:rsidDel="00F03ADC">
          <w:delText>3.2.1.</w:delText>
        </w:r>
        <w:r w:rsidDel="00F03ADC">
          <w:rPr>
            <w:rFonts w:eastAsiaTheme="minorEastAsia"/>
            <w:lang w:eastAsia="en-GB"/>
          </w:rPr>
          <w:tab/>
        </w:r>
        <w:r w:rsidDel="00F03ADC">
          <w:delText>Pulse-Width Modulation</w:delText>
        </w:r>
        <w:r w:rsidDel="00F03ADC">
          <w:tab/>
        </w:r>
        <w:r w:rsidDel="00F03ADC">
          <w:fldChar w:fldCharType="begin"/>
        </w:r>
        <w:r w:rsidDel="00F03ADC">
          <w:delInstrText xml:space="preserve"> PAGEREF _Toc22051014 \h </w:delInstrText>
        </w:r>
        <w:r w:rsidDel="00F03ADC">
          <w:fldChar w:fldCharType="separate"/>
        </w:r>
        <w:r w:rsidDel="00F03ADC">
          <w:delText>8</w:delText>
        </w:r>
        <w:r w:rsidDel="00F03ADC">
          <w:fldChar w:fldCharType="end"/>
        </w:r>
      </w:del>
    </w:p>
    <w:p w14:paraId="60B294C6" w14:textId="755F9BC4" w:rsidR="00F03ADC" w:rsidDel="00F03ADC" w:rsidRDefault="00F03ADC">
      <w:pPr>
        <w:pStyle w:val="TOC1"/>
        <w:rPr>
          <w:del w:id="204" w:author="Alwyn Williams" w:date="2019-10-15T16:57:00Z"/>
          <w:rFonts w:eastAsiaTheme="minorEastAsia"/>
          <w:b w:val="0"/>
          <w:color w:val="auto"/>
          <w:lang w:eastAsia="en-GB"/>
        </w:rPr>
      </w:pPr>
      <w:del w:id="205" w:author="Alwyn Williams" w:date="2019-10-15T16:57:00Z">
        <w:r w:rsidRPr="0058358B" w:rsidDel="00F03ADC">
          <w:delText>4.</w:delText>
        </w:r>
        <w:r w:rsidDel="00F03ADC">
          <w:rPr>
            <w:rFonts w:eastAsiaTheme="minorEastAsia"/>
            <w:b w:val="0"/>
            <w:color w:val="auto"/>
            <w:lang w:eastAsia="en-GB"/>
          </w:rPr>
          <w:tab/>
        </w:r>
        <w:r w:rsidDel="00F03ADC">
          <w:delText>CONCLUSIONS</w:delText>
        </w:r>
        <w:r w:rsidDel="00F03ADC">
          <w:tab/>
        </w:r>
        <w:r w:rsidDel="00F03ADC">
          <w:fldChar w:fldCharType="begin"/>
        </w:r>
        <w:r w:rsidDel="00F03ADC">
          <w:delInstrText xml:space="preserve"> PAGEREF _Toc22051016 \h </w:delInstrText>
        </w:r>
        <w:r w:rsidDel="00F03ADC">
          <w:fldChar w:fldCharType="separate"/>
        </w:r>
        <w:r w:rsidDel="00F03ADC">
          <w:delText>10</w:delText>
        </w:r>
        <w:r w:rsidDel="00F03ADC">
          <w:fldChar w:fldCharType="end"/>
        </w:r>
      </w:del>
    </w:p>
    <w:p w14:paraId="3E025D8D" w14:textId="394B8727" w:rsidR="00F03ADC" w:rsidDel="00F03ADC" w:rsidRDefault="00F03ADC">
      <w:pPr>
        <w:pStyle w:val="TOC1"/>
        <w:rPr>
          <w:del w:id="206" w:author="Alwyn Williams" w:date="2019-10-15T16:57:00Z"/>
          <w:rFonts w:eastAsiaTheme="minorEastAsia"/>
          <w:b w:val="0"/>
          <w:color w:val="auto"/>
          <w:lang w:eastAsia="en-GB"/>
        </w:rPr>
      </w:pPr>
      <w:del w:id="207" w:author="Alwyn Williams" w:date="2019-10-15T16:57:00Z">
        <w:r w:rsidRPr="0058358B" w:rsidDel="00F03ADC">
          <w:delText>5.</w:delText>
        </w:r>
        <w:r w:rsidDel="00F03ADC">
          <w:rPr>
            <w:rFonts w:eastAsiaTheme="minorEastAsia"/>
            <w:b w:val="0"/>
            <w:color w:val="auto"/>
            <w:lang w:eastAsia="en-GB"/>
          </w:rPr>
          <w:tab/>
        </w:r>
        <w:r w:rsidDel="00F03ADC">
          <w:delText>REFERENCES</w:delText>
        </w:r>
        <w:r w:rsidDel="00F03ADC">
          <w:tab/>
        </w:r>
        <w:r w:rsidDel="00F03ADC">
          <w:fldChar w:fldCharType="begin"/>
        </w:r>
        <w:r w:rsidDel="00F03ADC">
          <w:delInstrText xml:space="preserve"> PAGEREF _Toc22051017 \h </w:delInstrText>
        </w:r>
        <w:r w:rsidDel="00F03ADC">
          <w:fldChar w:fldCharType="separate"/>
        </w:r>
        <w:r w:rsidDel="00F03ADC">
          <w:delText>10</w:delText>
        </w:r>
        <w:r w:rsidDel="00F03ADC">
          <w:fldChar w:fldCharType="end"/>
        </w:r>
      </w:del>
    </w:p>
    <w:p w14:paraId="7BCBBA18" w14:textId="1B1E4B84" w:rsidR="00F03ADC" w:rsidDel="00F03ADC" w:rsidRDefault="00F03ADC">
      <w:pPr>
        <w:pStyle w:val="TOC1"/>
        <w:rPr>
          <w:del w:id="208" w:author="Alwyn Williams" w:date="2019-10-15T16:57:00Z"/>
          <w:rFonts w:eastAsiaTheme="minorEastAsia"/>
          <w:b w:val="0"/>
          <w:color w:val="auto"/>
          <w:lang w:eastAsia="en-GB"/>
        </w:rPr>
        <w:pPrChange w:id="209" w:author="Alwyn Williams" w:date="2019-10-15T16:57:00Z">
          <w:pPr>
            <w:pStyle w:val="TOC1"/>
            <w:tabs>
              <w:tab w:val="left" w:pos="1134"/>
            </w:tabs>
          </w:pPr>
        </w:pPrChange>
      </w:pPr>
      <w:del w:id="210" w:author="Alwyn Williams" w:date="2019-10-15T16:57:00Z">
        <w:r w:rsidRPr="0058358B" w:rsidDel="00F03ADC">
          <w:rPr>
            <w:u w:color="407EC9"/>
          </w:rPr>
          <w:delText>ANNEX A</w:delText>
        </w:r>
        <w:r w:rsidDel="00F03ADC">
          <w:rPr>
            <w:rFonts w:eastAsiaTheme="minorEastAsia"/>
            <w:b w:val="0"/>
            <w:color w:val="auto"/>
            <w:lang w:eastAsia="en-GB"/>
          </w:rPr>
          <w:tab/>
        </w:r>
        <w:r w:rsidDel="00F03ADC">
          <w:delText>Computational Considerations of the Modified Allard Method</w:delText>
        </w:r>
        <w:r w:rsidDel="00F03ADC">
          <w:tab/>
        </w:r>
        <w:r w:rsidDel="00F03ADC">
          <w:fldChar w:fldCharType="begin"/>
        </w:r>
        <w:r w:rsidDel="00F03ADC">
          <w:delInstrText xml:space="preserve"> PAGEREF _Toc22051018 \h </w:delInstrText>
        </w:r>
        <w:r w:rsidDel="00F03ADC">
          <w:fldChar w:fldCharType="separate"/>
        </w:r>
        <w:r w:rsidDel="00F03ADC">
          <w:delText>11</w:delText>
        </w:r>
        <w:r w:rsidDel="00F03ADC">
          <w:fldChar w:fldCharType="end"/>
        </w:r>
      </w:del>
    </w:p>
    <w:p w14:paraId="51AF1CAF" w14:textId="251137D8" w:rsidR="00F03ADC" w:rsidDel="00F03ADC" w:rsidRDefault="00F03ADC">
      <w:pPr>
        <w:pStyle w:val="TOC1"/>
        <w:rPr>
          <w:del w:id="211" w:author="Alwyn Williams" w:date="2019-10-15T16:57:00Z"/>
          <w:rFonts w:eastAsiaTheme="minorEastAsia"/>
          <w:color w:val="auto"/>
          <w:lang w:eastAsia="en-GB"/>
        </w:rPr>
        <w:pPrChange w:id="212" w:author="Alwyn Williams" w:date="2019-10-15T16:57:00Z">
          <w:pPr>
            <w:pStyle w:val="TOC2"/>
          </w:pPr>
        </w:pPrChange>
      </w:pPr>
      <w:del w:id="213" w:author="Alwyn Williams" w:date="2019-10-15T16:57:00Z">
        <w:r w:rsidRPr="0058358B" w:rsidDel="00F03ADC">
          <w:rPr>
            <w:rFonts w:ascii="Calibri" w:hAnsi="Calibri"/>
            <w:color w:val="407EDA"/>
          </w:rPr>
          <w:delText>A 1.</w:delText>
        </w:r>
        <w:r w:rsidDel="00F03ADC">
          <w:rPr>
            <w:rFonts w:eastAsiaTheme="minorEastAsia"/>
            <w:color w:val="auto"/>
            <w:lang w:eastAsia="en-GB"/>
          </w:rPr>
          <w:tab/>
        </w:r>
        <w:r w:rsidDel="00F03ADC">
          <w:delText>Direct Convolution</w:delText>
        </w:r>
        <w:r w:rsidDel="00F03ADC">
          <w:tab/>
        </w:r>
        <w:r w:rsidDel="00F03ADC">
          <w:fldChar w:fldCharType="begin"/>
        </w:r>
        <w:r w:rsidDel="00F03ADC">
          <w:delInstrText xml:space="preserve"> PAGEREF _Toc22051019 \h </w:delInstrText>
        </w:r>
        <w:r w:rsidDel="00F03ADC">
          <w:fldChar w:fldCharType="separate"/>
        </w:r>
        <w:r w:rsidDel="00F03ADC">
          <w:delText>11</w:delText>
        </w:r>
        <w:r w:rsidDel="00F03ADC">
          <w:fldChar w:fldCharType="end"/>
        </w:r>
      </w:del>
    </w:p>
    <w:p w14:paraId="45EC4A0E" w14:textId="4EB28B00" w:rsidR="00F03ADC" w:rsidDel="00F03ADC" w:rsidRDefault="00F03ADC">
      <w:pPr>
        <w:pStyle w:val="TOC1"/>
        <w:rPr>
          <w:del w:id="214" w:author="Alwyn Williams" w:date="2019-10-15T16:57:00Z"/>
          <w:rFonts w:eastAsiaTheme="minorEastAsia"/>
          <w:color w:val="auto"/>
          <w:lang w:eastAsia="en-GB"/>
        </w:rPr>
        <w:pPrChange w:id="215" w:author="Alwyn Williams" w:date="2019-10-15T16:57:00Z">
          <w:pPr>
            <w:pStyle w:val="TOC2"/>
          </w:pPr>
        </w:pPrChange>
      </w:pPr>
      <w:del w:id="216" w:author="Alwyn Williams" w:date="2019-10-15T16:57:00Z">
        <w:r w:rsidRPr="0058358B" w:rsidDel="00F03ADC">
          <w:rPr>
            <w:rFonts w:ascii="Calibri" w:hAnsi="Calibri"/>
            <w:color w:val="407EDA"/>
          </w:rPr>
          <w:delText>A 2.</w:delText>
        </w:r>
        <w:r w:rsidDel="00F03ADC">
          <w:rPr>
            <w:rFonts w:eastAsiaTheme="minorEastAsia"/>
            <w:color w:val="auto"/>
            <w:lang w:eastAsia="en-GB"/>
          </w:rPr>
          <w:tab/>
        </w:r>
        <w:r w:rsidDel="00F03ADC">
          <w:delText>FReqeuncy-Domain Method</w:delText>
        </w:r>
        <w:r w:rsidDel="00F03ADC">
          <w:tab/>
        </w:r>
        <w:r w:rsidDel="00F03ADC">
          <w:fldChar w:fldCharType="begin"/>
        </w:r>
        <w:r w:rsidDel="00F03ADC">
          <w:delInstrText xml:space="preserve"> PAGEREF _Toc22051020 \h </w:delInstrText>
        </w:r>
        <w:r w:rsidDel="00F03ADC">
          <w:fldChar w:fldCharType="separate"/>
        </w:r>
        <w:r w:rsidDel="00F03ADC">
          <w:delText>15</w:delText>
        </w:r>
        <w:r w:rsidDel="00F03ADC">
          <w:fldChar w:fldCharType="end"/>
        </w:r>
      </w:del>
    </w:p>
    <w:p w14:paraId="14E1C4D1" w14:textId="09E7CCE9" w:rsidR="00F03ADC" w:rsidDel="00F03ADC" w:rsidRDefault="00F03ADC">
      <w:pPr>
        <w:pStyle w:val="TOC1"/>
        <w:rPr>
          <w:del w:id="217" w:author="Alwyn Williams" w:date="2019-10-15T16:57:00Z"/>
          <w:rFonts w:eastAsiaTheme="minorEastAsia"/>
          <w:b w:val="0"/>
          <w:color w:val="auto"/>
          <w:lang w:eastAsia="en-GB"/>
        </w:rPr>
        <w:pPrChange w:id="218" w:author="Alwyn Williams" w:date="2019-10-15T16:57:00Z">
          <w:pPr>
            <w:pStyle w:val="TOC1"/>
            <w:tabs>
              <w:tab w:val="left" w:pos="1134"/>
            </w:tabs>
          </w:pPr>
        </w:pPrChange>
      </w:pPr>
      <w:del w:id="219" w:author="Alwyn Williams" w:date="2019-10-15T16:57:00Z">
        <w:r w:rsidRPr="0058358B" w:rsidDel="00F03ADC">
          <w:rPr>
            <w:u w:color="407EC9"/>
          </w:rPr>
          <w:delText>ANNEX B</w:delText>
        </w:r>
        <w:r w:rsidDel="00F03ADC">
          <w:rPr>
            <w:rFonts w:eastAsiaTheme="minorEastAsia"/>
            <w:b w:val="0"/>
            <w:color w:val="auto"/>
            <w:lang w:eastAsia="en-GB"/>
          </w:rPr>
          <w:tab/>
        </w:r>
        <w:r w:rsidDel="00F03ADC">
          <w:delText>Peak-to-Effective Intensity Factors for Common Flash Shapes</w:delText>
        </w:r>
        <w:r w:rsidDel="00F03ADC">
          <w:tab/>
        </w:r>
        <w:r w:rsidDel="00F03ADC">
          <w:fldChar w:fldCharType="begin"/>
        </w:r>
        <w:r w:rsidDel="00F03ADC">
          <w:delInstrText xml:space="preserve"> PAGEREF _Toc22051021 \h </w:delInstrText>
        </w:r>
        <w:r w:rsidDel="00F03ADC">
          <w:fldChar w:fldCharType="separate"/>
        </w:r>
        <w:r w:rsidDel="00F03ADC">
          <w:delText>16</w:delText>
        </w:r>
        <w:r w:rsidDel="00F03ADC">
          <w:fldChar w:fldCharType="end"/>
        </w:r>
      </w:del>
    </w:p>
    <w:p w14:paraId="36F6FB1A" w14:textId="77777777" w:rsidR="00F03ADC" w:rsidDel="00F03ADC" w:rsidRDefault="00F03ADC">
      <w:pPr>
        <w:pStyle w:val="TOC1"/>
        <w:rPr>
          <w:del w:id="220" w:author="Alwyn Williams" w:date="2019-10-15T16:56:00Z"/>
        </w:rPr>
      </w:pPr>
    </w:p>
    <w:p w14:paraId="79355CE5" w14:textId="394CD23E" w:rsidR="00B9666E" w:rsidRDefault="00F03ADC">
      <w:pPr>
        <w:pStyle w:val="TOC1"/>
        <w:rPr>
          <w:ins w:id="221" w:author="Alwyn Williams" w:date="2020-05-11T16:56:00Z"/>
          <w:rFonts w:eastAsiaTheme="minorEastAsia"/>
          <w:b w:val="0"/>
          <w:color w:val="auto"/>
          <w:lang w:eastAsia="en-GB"/>
        </w:rPr>
      </w:pPr>
      <w:del w:id="222" w:author="Alwyn Williams" w:date="2019-10-15T16:57:00Z">
        <w:r w:rsidDel="00F03ADC">
          <w:rPr>
            <w:rFonts w:eastAsia="Times New Roman" w:cs="Times New Roman"/>
            <w:szCs w:val="20"/>
          </w:rPr>
          <w:fldChar w:fldCharType="end"/>
        </w:r>
      </w:del>
      <w:ins w:id="223" w:author="Alwyn Williams" w:date="2019-10-15T16:57:00Z">
        <w:r>
          <w:rPr>
            <w:rFonts w:eastAsia="Times New Roman" w:cs="Times New Roman"/>
            <w:szCs w:val="20"/>
          </w:rPr>
          <w:fldChar w:fldCharType="begin"/>
        </w:r>
        <w:r>
          <w:rPr>
            <w:rFonts w:eastAsia="Times New Roman" w:cs="Times New Roman"/>
            <w:szCs w:val="20"/>
          </w:rPr>
          <w:instrText xml:space="preserve"> TOC \o "1-3" \t "Annex,1,Annex A Head 1,2,Annex B Head 1,2,Appendix,5" </w:instrText>
        </w:r>
      </w:ins>
      <w:r>
        <w:rPr>
          <w:rFonts w:eastAsia="Times New Roman" w:cs="Times New Roman"/>
          <w:szCs w:val="20"/>
        </w:rPr>
        <w:fldChar w:fldCharType="separate"/>
      </w:r>
      <w:ins w:id="224" w:author="Alwyn Williams" w:date="2020-05-11T16:56:00Z">
        <w:r w:rsidR="00B9666E" w:rsidRPr="00FB19D7">
          <w:t>1.</w:t>
        </w:r>
        <w:r w:rsidR="00B9666E">
          <w:rPr>
            <w:rFonts w:eastAsiaTheme="minorEastAsia"/>
            <w:b w:val="0"/>
            <w:color w:val="auto"/>
            <w:lang w:eastAsia="en-GB"/>
          </w:rPr>
          <w:tab/>
        </w:r>
        <w:r w:rsidR="00B9666E">
          <w:t>INTRODUCTION</w:t>
        </w:r>
        <w:r w:rsidR="00B9666E">
          <w:tab/>
        </w:r>
        <w:r w:rsidR="00B9666E">
          <w:fldChar w:fldCharType="begin"/>
        </w:r>
        <w:r w:rsidR="00B9666E">
          <w:instrText xml:space="preserve"> PAGEREF _Toc40108587 \h </w:instrText>
        </w:r>
      </w:ins>
      <w:r w:rsidR="00B9666E">
        <w:fldChar w:fldCharType="separate"/>
      </w:r>
      <w:ins w:id="225" w:author="Alwyn Williams" w:date="2020-05-11T16:56:00Z">
        <w:r w:rsidR="00B9666E">
          <w:t>5</w:t>
        </w:r>
        <w:r w:rsidR="00B9666E">
          <w:fldChar w:fldCharType="end"/>
        </w:r>
      </w:ins>
    </w:p>
    <w:p w14:paraId="0F39C497" w14:textId="5798F8E2" w:rsidR="00B9666E" w:rsidRDefault="00B9666E">
      <w:pPr>
        <w:pStyle w:val="TOC1"/>
        <w:rPr>
          <w:ins w:id="226" w:author="Alwyn Williams" w:date="2020-05-11T16:56:00Z"/>
          <w:rFonts w:eastAsiaTheme="minorEastAsia"/>
          <w:b w:val="0"/>
          <w:color w:val="auto"/>
          <w:lang w:eastAsia="en-GB"/>
        </w:rPr>
      </w:pPr>
      <w:ins w:id="227" w:author="Alwyn Williams" w:date="2020-05-11T16:56:00Z">
        <w:r w:rsidRPr="00FB19D7">
          <w:t>2.</w:t>
        </w:r>
        <w:r>
          <w:rPr>
            <w:rFonts w:eastAsiaTheme="minorEastAsia"/>
            <w:b w:val="0"/>
            <w:color w:val="auto"/>
            <w:lang w:eastAsia="en-GB"/>
          </w:rPr>
          <w:tab/>
        </w:r>
        <w:r>
          <w:t>DESCRIPTION OF EFFECTIVE INTENSITY OF A RhYTHMIC LIGHT</w:t>
        </w:r>
        <w:r>
          <w:tab/>
        </w:r>
        <w:r>
          <w:fldChar w:fldCharType="begin"/>
        </w:r>
        <w:r>
          <w:instrText xml:space="preserve"> PAGEREF _Toc40108588 \h </w:instrText>
        </w:r>
      </w:ins>
      <w:r>
        <w:fldChar w:fldCharType="separate"/>
      </w:r>
      <w:ins w:id="228" w:author="Alwyn Williams" w:date="2020-05-11T16:56:00Z">
        <w:r>
          <w:t>5</w:t>
        </w:r>
        <w:r>
          <w:fldChar w:fldCharType="end"/>
        </w:r>
      </w:ins>
    </w:p>
    <w:p w14:paraId="36379106" w14:textId="3EA3850E" w:rsidR="00B9666E" w:rsidRDefault="00B9666E">
      <w:pPr>
        <w:pStyle w:val="TOC1"/>
        <w:rPr>
          <w:ins w:id="229" w:author="Alwyn Williams" w:date="2020-05-11T16:56:00Z"/>
          <w:rFonts w:eastAsiaTheme="minorEastAsia"/>
          <w:b w:val="0"/>
          <w:color w:val="auto"/>
          <w:lang w:eastAsia="en-GB"/>
        </w:rPr>
      </w:pPr>
      <w:ins w:id="230" w:author="Alwyn Williams" w:date="2020-05-11T16:56:00Z">
        <w:r w:rsidRPr="00FB19D7">
          <w:t>3.</w:t>
        </w:r>
        <w:r>
          <w:rPr>
            <w:rFonts w:eastAsiaTheme="minorEastAsia"/>
            <w:b w:val="0"/>
            <w:color w:val="auto"/>
            <w:lang w:eastAsia="en-GB"/>
          </w:rPr>
          <w:tab/>
        </w:r>
        <w:r>
          <w:t>EVALUATION OF EFFECTIVE INTENSITY</w:t>
        </w:r>
        <w:r>
          <w:tab/>
        </w:r>
        <w:r>
          <w:fldChar w:fldCharType="begin"/>
        </w:r>
        <w:r>
          <w:instrText xml:space="preserve"> PAGEREF _Toc40108589 \h </w:instrText>
        </w:r>
      </w:ins>
      <w:r>
        <w:fldChar w:fldCharType="separate"/>
      </w:r>
      <w:ins w:id="231" w:author="Alwyn Williams" w:date="2020-05-11T16:56:00Z">
        <w:r>
          <w:t>6</w:t>
        </w:r>
        <w:r>
          <w:fldChar w:fldCharType="end"/>
        </w:r>
      </w:ins>
    </w:p>
    <w:p w14:paraId="0CC3678D" w14:textId="4D47D8AB" w:rsidR="00B9666E" w:rsidRDefault="00B9666E">
      <w:pPr>
        <w:pStyle w:val="TOC2"/>
        <w:rPr>
          <w:ins w:id="232" w:author="Alwyn Williams" w:date="2020-05-11T16:56:00Z"/>
          <w:rFonts w:eastAsiaTheme="minorEastAsia"/>
          <w:color w:val="auto"/>
          <w:lang w:eastAsia="en-GB"/>
        </w:rPr>
      </w:pPr>
      <w:ins w:id="233" w:author="Alwyn Williams" w:date="2020-05-11T16:56:00Z">
        <w:r w:rsidRPr="00FB19D7">
          <w:t>3.1.</w:t>
        </w:r>
        <w:r>
          <w:rPr>
            <w:rFonts w:eastAsiaTheme="minorEastAsia"/>
            <w:color w:val="auto"/>
            <w:lang w:eastAsia="en-GB"/>
          </w:rPr>
          <w:tab/>
        </w:r>
        <w:r>
          <w:t>Modified Allard Method</w:t>
        </w:r>
        <w:r>
          <w:tab/>
        </w:r>
        <w:r>
          <w:fldChar w:fldCharType="begin"/>
        </w:r>
        <w:r>
          <w:instrText xml:space="preserve"> PAGEREF _Toc40108590 \h </w:instrText>
        </w:r>
      </w:ins>
      <w:r>
        <w:fldChar w:fldCharType="separate"/>
      </w:r>
      <w:ins w:id="234" w:author="Alwyn Williams" w:date="2020-05-11T16:56:00Z">
        <w:r>
          <w:t>6</w:t>
        </w:r>
        <w:r>
          <w:fldChar w:fldCharType="end"/>
        </w:r>
      </w:ins>
    </w:p>
    <w:p w14:paraId="3F6853EE" w14:textId="71008C92" w:rsidR="00B9666E" w:rsidRDefault="00B9666E">
      <w:pPr>
        <w:pStyle w:val="TOC3"/>
        <w:tabs>
          <w:tab w:val="left" w:pos="1134"/>
          <w:tab w:val="right" w:leader="dot" w:pos="10195"/>
        </w:tabs>
        <w:rPr>
          <w:ins w:id="235" w:author="Alwyn Williams" w:date="2020-05-11T16:56:00Z"/>
          <w:rFonts w:eastAsiaTheme="minorEastAsia"/>
          <w:noProof/>
          <w:sz w:val="22"/>
          <w:lang w:eastAsia="en-GB"/>
        </w:rPr>
      </w:pPr>
      <w:ins w:id="236" w:author="Alwyn Williams" w:date="2020-05-11T16:56:00Z">
        <w:r w:rsidRPr="00FB19D7">
          <w:rPr>
            <w:noProof/>
          </w:rPr>
          <w:t>3.1.1.</w:t>
        </w:r>
        <w:r>
          <w:rPr>
            <w:rFonts w:eastAsiaTheme="minorEastAsia"/>
            <w:noProof/>
            <w:sz w:val="22"/>
            <w:lang w:eastAsia="en-GB"/>
          </w:rPr>
          <w:tab/>
        </w:r>
        <w:r>
          <w:rPr>
            <w:noProof/>
          </w:rPr>
          <w:t>Continuous Time Version</w:t>
        </w:r>
        <w:r>
          <w:rPr>
            <w:noProof/>
          </w:rPr>
          <w:tab/>
        </w:r>
        <w:r>
          <w:rPr>
            <w:noProof/>
          </w:rPr>
          <w:fldChar w:fldCharType="begin"/>
        </w:r>
        <w:r>
          <w:rPr>
            <w:noProof/>
          </w:rPr>
          <w:instrText xml:space="preserve"> PAGEREF _Toc40108591 \h </w:instrText>
        </w:r>
      </w:ins>
      <w:r>
        <w:rPr>
          <w:noProof/>
        </w:rPr>
      </w:r>
      <w:r>
        <w:rPr>
          <w:noProof/>
        </w:rPr>
        <w:fldChar w:fldCharType="separate"/>
      </w:r>
      <w:ins w:id="237" w:author="Alwyn Williams" w:date="2020-05-11T16:56:00Z">
        <w:r>
          <w:rPr>
            <w:noProof/>
          </w:rPr>
          <w:t>6</w:t>
        </w:r>
        <w:r>
          <w:rPr>
            <w:noProof/>
          </w:rPr>
          <w:fldChar w:fldCharType="end"/>
        </w:r>
      </w:ins>
    </w:p>
    <w:p w14:paraId="2068A4C9" w14:textId="6FD7E918" w:rsidR="00B9666E" w:rsidRDefault="00B9666E">
      <w:pPr>
        <w:pStyle w:val="TOC3"/>
        <w:tabs>
          <w:tab w:val="left" w:pos="1134"/>
          <w:tab w:val="right" w:leader="dot" w:pos="10195"/>
        </w:tabs>
        <w:rPr>
          <w:ins w:id="238" w:author="Alwyn Williams" w:date="2020-05-11T16:56:00Z"/>
          <w:rFonts w:eastAsiaTheme="minorEastAsia"/>
          <w:noProof/>
          <w:sz w:val="22"/>
          <w:lang w:eastAsia="en-GB"/>
        </w:rPr>
      </w:pPr>
      <w:ins w:id="239" w:author="Alwyn Williams" w:date="2020-05-11T16:56:00Z">
        <w:r w:rsidRPr="00FB19D7">
          <w:rPr>
            <w:noProof/>
          </w:rPr>
          <w:t>3.1.2.</w:t>
        </w:r>
        <w:r>
          <w:rPr>
            <w:rFonts w:eastAsiaTheme="minorEastAsia"/>
            <w:noProof/>
            <w:sz w:val="22"/>
            <w:lang w:eastAsia="en-GB"/>
          </w:rPr>
          <w:tab/>
        </w:r>
        <w:r>
          <w:rPr>
            <w:noProof/>
          </w:rPr>
          <w:t>Discrete-time Version</w:t>
        </w:r>
        <w:r>
          <w:rPr>
            <w:noProof/>
          </w:rPr>
          <w:tab/>
        </w:r>
        <w:r>
          <w:rPr>
            <w:noProof/>
          </w:rPr>
          <w:fldChar w:fldCharType="begin"/>
        </w:r>
        <w:r>
          <w:rPr>
            <w:noProof/>
          </w:rPr>
          <w:instrText xml:space="preserve"> PAGEREF _Toc40108592 \h </w:instrText>
        </w:r>
      </w:ins>
      <w:r>
        <w:rPr>
          <w:noProof/>
        </w:rPr>
      </w:r>
      <w:r>
        <w:rPr>
          <w:noProof/>
        </w:rPr>
        <w:fldChar w:fldCharType="separate"/>
      </w:r>
      <w:ins w:id="240" w:author="Alwyn Williams" w:date="2020-05-11T16:56:00Z">
        <w:r>
          <w:rPr>
            <w:noProof/>
          </w:rPr>
          <w:t>7</w:t>
        </w:r>
        <w:r>
          <w:rPr>
            <w:noProof/>
          </w:rPr>
          <w:fldChar w:fldCharType="end"/>
        </w:r>
      </w:ins>
    </w:p>
    <w:p w14:paraId="698665E5" w14:textId="790C2D72" w:rsidR="00B9666E" w:rsidRDefault="00B9666E">
      <w:pPr>
        <w:pStyle w:val="TOC2"/>
        <w:rPr>
          <w:ins w:id="241" w:author="Alwyn Williams" w:date="2020-05-11T16:56:00Z"/>
          <w:rFonts w:eastAsiaTheme="minorEastAsia"/>
          <w:color w:val="auto"/>
          <w:lang w:eastAsia="en-GB"/>
        </w:rPr>
      </w:pPr>
      <w:ins w:id="242" w:author="Alwyn Williams" w:date="2020-05-11T16:56:00Z">
        <w:r w:rsidRPr="00FB19D7">
          <w:t>3.2.</w:t>
        </w:r>
        <w:r>
          <w:rPr>
            <w:rFonts w:eastAsiaTheme="minorEastAsia"/>
            <w:color w:val="auto"/>
            <w:lang w:eastAsia="en-GB"/>
          </w:rPr>
          <w:tab/>
        </w:r>
        <w:r>
          <w:t>Estimating Effective Intensity</w:t>
        </w:r>
        <w:r>
          <w:tab/>
        </w:r>
        <w:r>
          <w:fldChar w:fldCharType="begin"/>
        </w:r>
        <w:r>
          <w:instrText xml:space="preserve"> PAGEREF _Toc40108593 \h </w:instrText>
        </w:r>
      </w:ins>
      <w:r>
        <w:fldChar w:fldCharType="separate"/>
      </w:r>
      <w:ins w:id="243" w:author="Alwyn Williams" w:date="2020-05-11T16:56:00Z">
        <w:r>
          <w:t>8</w:t>
        </w:r>
        <w:r>
          <w:fldChar w:fldCharType="end"/>
        </w:r>
      </w:ins>
    </w:p>
    <w:p w14:paraId="63FFE8D7" w14:textId="2CAE8FCA" w:rsidR="00B9666E" w:rsidRDefault="00B9666E">
      <w:pPr>
        <w:pStyle w:val="TOC3"/>
        <w:tabs>
          <w:tab w:val="left" w:pos="1134"/>
          <w:tab w:val="right" w:leader="dot" w:pos="10195"/>
        </w:tabs>
        <w:rPr>
          <w:ins w:id="244" w:author="Alwyn Williams" w:date="2020-05-11T16:56:00Z"/>
          <w:rFonts w:eastAsiaTheme="minorEastAsia"/>
          <w:noProof/>
          <w:sz w:val="22"/>
          <w:lang w:eastAsia="en-GB"/>
        </w:rPr>
      </w:pPr>
      <w:ins w:id="245" w:author="Alwyn Williams" w:date="2020-05-11T16:56:00Z">
        <w:r w:rsidRPr="00FB19D7">
          <w:rPr>
            <w:noProof/>
          </w:rPr>
          <w:t>3.2.1.</w:t>
        </w:r>
        <w:r>
          <w:rPr>
            <w:rFonts w:eastAsiaTheme="minorEastAsia"/>
            <w:noProof/>
            <w:sz w:val="22"/>
            <w:lang w:eastAsia="en-GB"/>
          </w:rPr>
          <w:tab/>
        </w:r>
        <w:r>
          <w:rPr>
            <w:noProof/>
          </w:rPr>
          <w:t>Pulse-Width Modulation</w:t>
        </w:r>
        <w:r>
          <w:rPr>
            <w:noProof/>
          </w:rPr>
          <w:tab/>
        </w:r>
        <w:r>
          <w:rPr>
            <w:noProof/>
          </w:rPr>
          <w:fldChar w:fldCharType="begin"/>
        </w:r>
        <w:r>
          <w:rPr>
            <w:noProof/>
          </w:rPr>
          <w:instrText xml:space="preserve"> PAGEREF _Toc40108594 \h </w:instrText>
        </w:r>
      </w:ins>
      <w:r>
        <w:rPr>
          <w:noProof/>
        </w:rPr>
      </w:r>
      <w:r>
        <w:rPr>
          <w:noProof/>
        </w:rPr>
        <w:fldChar w:fldCharType="separate"/>
      </w:r>
      <w:ins w:id="246" w:author="Alwyn Williams" w:date="2020-05-11T16:56:00Z">
        <w:r>
          <w:rPr>
            <w:noProof/>
          </w:rPr>
          <w:t>9</w:t>
        </w:r>
        <w:r>
          <w:rPr>
            <w:noProof/>
          </w:rPr>
          <w:fldChar w:fldCharType="end"/>
        </w:r>
      </w:ins>
    </w:p>
    <w:p w14:paraId="6B947A76" w14:textId="7E079A95" w:rsidR="00B9666E" w:rsidRDefault="00B9666E">
      <w:pPr>
        <w:pStyle w:val="TOC1"/>
        <w:rPr>
          <w:ins w:id="247" w:author="Alwyn Williams" w:date="2020-05-11T16:56:00Z"/>
          <w:rFonts w:eastAsiaTheme="minorEastAsia"/>
          <w:b w:val="0"/>
          <w:color w:val="auto"/>
          <w:lang w:eastAsia="en-GB"/>
        </w:rPr>
      </w:pPr>
      <w:ins w:id="248" w:author="Alwyn Williams" w:date="2020-05-11T16:56:00Z">
        <w:r w:rsidRPr="00FB19D7">
          <w:t>4.</w:t>
        </w:r>
        <w:r>
          <w:rPr>
            <w:rFonts w:eastAsiaTheme="minorEastAsia"/>
            <w:b w:val="0"/>
            <w:color w:val="auto"/>
            <w:lang w:eastAsia="en-GB"/>
          </w:rPr>
          <w:tab/>
        </w:r>
        <w:r>
          <w:t>CONCLUSIONS</w:t>
        </w:r>
        <w:r>
          <w:tab/>
        </w:r>
        <w:r>
          <w:fldChar w:fldCharType="begin"/>
        </w:r>
        <w:r>
          <w:instrText xml:space="preserve"> PAGEREF _Toc40108596 \h </w:instrText>
        </w:r>
      </w:ins>
      <w:r>
        <w:fldChar w:fldCharType="separate"/>
      </w:r>
      <w:ins w:id="249" w:author="Alwyn Williams" w:date="2020-05-11T16:56:00Z">
        <w:r>
          <w:t>10</w:t>
        </w:r>
        <w:r>
          <w:fldChar w:fldCharType="end"/>
        </w:r>
      </w:ins>
    </w:p>
    <w:p w14:paraId="3A2AF276" w14:textId="63316B93" w:rsidR="00B9666E" w:rsidRDefault="00B9666E">
      <w:pPr>
        <w:pStyle w:val="TOC1"/>
        <w:rPr>
          <w:ins w:id="250" w:author="Alwyn Williams" w:date="2020-05-11T16:56:00Z"/>
          <w:rFonts w:eastAsiaTheme="minorEastAsia"/>
          <w:b w:val="0"/>
          <w:color w:val="auto"/>
          <w:lang w:eastAsia="en-GB"/>
        </w:rPr>
      </w:pPr>
      <w:ins w:id="251" w:author="Alwyn Williams" w:date="2020-05-11T16:56:00Z">
        <w:r w:rsidRPr="00FB19D7">
          <w:t>5.</w:t>
        </w:r>
        <w:r>
          <w:rPr>
            <w:rFonts w:eastAsiaTheme="minorEastAsia"/>
            <w:b w:val="0"/>
            <w:color w:val="auto"/>
            <w:lang w:eastAsia="en-GB"/>
          </w:rPr>
          <w:tab/>
        </w:r>
        <w:r>
          <w:t>REFERENCES</w:t>
        </w:r>
        <w:r>
          <w:tab/>
        </w:r>
        <w:r>
          <w:fldChar w:fldCharType="begin"/>
        </w:r>
        <w:r>
          <w:instrText xml:space="preserve"> PAGEREF _Toc40108599 \h </w:instrText>
        </w:r>
      </w:ins>
      <w:r>
        <w:fldChar w:fldCharType="separate"/>
      </w:r>
      <w:ins w:id="252" w:author="Alwyn Williams" w:date="2020-05-11T16:56:00Z">
        <w:r>
          <w:t>11</w:t>
        </w:r>
        <w:r>
          <w:fldChar w:fldCharType="end"/>
        </w:r>
      </w:ins>
    </w:p>
    <w:p w14:paraId="1CA45A6F" w14:textId="698B7B77" w:rsidR="00B9666E" w:rsidRDefault="00B9666E">
      <w:pPr>
        <w:pStyle w:val="TOC1"/>
        <w:tabs>
          <w:tab w:val="left" w:pos="1134"/>
        </w:tabs>
        <w:rPr>
          <w:ins w:id="253" w:author="Alwyn Williams" w:date="2020-05-11T16:56:00Z"/>
          <w:rFonts w:eastAsiaTheme="minorEastAsia"/>
          <w:b w:val="0"/>
          <w:color w:val="auto"/>
          <w:lang w:eastAsia="en-GB"/>
        </w:rPr>
      </w:pPr>
      <w:ins w:id="254" w:author="Alwyn Williams" w:date="2020-05-11T16:56:00Z">
        <w:r w:rsidRPr="00FB19D7">
          <w:rPr>
            <w:u w:color="407EC9"/>
          </w:rPr>
          <w:t>ANNEX A</w:t>
        </w:r>
        <w:r>
          <w:rPr>
            <w:rFonts w:eastAsiaTheme="minorEastAsia"/>
            <w:b w:val="0"/>
            <w:color w:val="auto"/>
            <w:lang w:eastAsia="en-GB"/>
          </w:rPr>
          <w:tab/>
        </w:r>
        <w:r>
          <w:t>Computational Considerations of the Modified Allard Method</w:t>
        </w:r>
        <w:r>
          <w:tab/>
        </w:r>
        <w:r>
          <w:fldChar w:fldCharType="begin"/>
        </w:r>
        <w:r>
          <w:instrText xml:space="preserve"> PAGEREF _Toc40108600 \h </w:instrText>
        </w:r>
      </w:ins>
      <w:r>
        <w:fldChar w:fldCharType="separate"/>
      </w:r>
      <w:ins w:id="255" w:author="Alwyn Williams" w:date="2020-05-11T16:56:00Z">
        <w:r>
          <w:t>12</w:t>
        </w:r>
        <w:r>
          <w:fldChar w:fldCharType="end"/>
        </w:r>
      </w:ins>
    </w:p>
    <w:p w14:paraId="682E0553" w14:textId="77904460" w:rsidR="00B9666E" w:rsidRDefault="00B9666E">
      <w:pPr>
        <w:pStyle w:val="TOC2"/>
        <w:rPr>
          <w:ins w:id="256" w:author="Alwyn Williams" w:date="2020-05-11T16:56:00Z"/>
          <w:rFonts w:eastAsiaTheme="minorEastAsia"/>
          <w:color w:val="auto"/>
          <w:lang w:eastAsia="en-GB"/>
        </w:rPr>
      </w:pPr>
      <w:ins w:id="257" w:author="Alwyn Williams" w:date="2020-05-11T16:56:00Z">
        <w:r w:rsidRPr="00FB19D7">
          <w:rPr>
            <w:rFonts w:ascii="Calibri" w:hAnsi="Calibri"/>
            <w:color w:val="407EDA"/>
          </w:rPr>
          <w:t>A 1.</w:t>
        </w:r>
        <w:r>
          <w:rPr>
            <w:rFonts w:eastAsiaTheme="minorEastAsia"/>
            <w:color w:val="auto"/>
            <w:lang w:eastAsia="en-GB"/>
          </w:rPr>
          <w:tab/>
        </w:r>
        <w:r>
          <w:t>Direct Convolution</w:t>
        </w:r>
        <w:r>
          <w:tab/>
        </w:r>
        <w:r>
          <w:fldChar w:fldCharType="begin"/>
        </w:r>
        <w:r>
          <w:instrText xml:space="preserve"> PAGEREF _Toc40108601 \h </w:instrText>
        </w:r>
      </w:ins>
      <w:r>
        <w:fldChar w:fldCharType="separate"/>
      </w:r>
      <w:ins w:id="258" w:author="Alwyn Williams" w:date="2020-05-11T16:56:00Z">
        <w:r>
          <w:t>12</w:t>
        </w:r>
        <w:r>
          <w:fldChar w:fldCharType="end"/>
        </w:r>
      </w:ins>
    </w:p>
    <w:p w14:paraId="488F3969" w14:textId="58F4B145" w:rsidR="00B9666E" w:rsidRDefault="00B9666E">
      <w:pPr>
        <w:pStyle w:val="TOC2"/>
        <w:rPr>
          <w:ins w:id="259" w:author="Alwyn Williams" w:date="2020-05-11T16:56:00Z"/>
          <w:rFonts w:eastAsiaTheme="minorEastAsia"/>
          <w:color w:val="auto"/>
          <w:lang w:eastAsia="en-GB"/>
        </w:rPr>
      </w:pPr>
      <w:ins w:id="260" w:author="Alwyn Williams" w:date="2020-05-11T16:56:00Z">
        <w:r w:rsidRPr="00FB19D7">
          <w:rPr>
            <w:rFonts w:ascii="Calibri" w:hAnsi="Calibri"/>
            <w:color w:val="407EDA"/>
          </w:rPr>
          <w:t>A 2.</w:t>
        </w:r>
        <w:r>
          <w:rPr>
            <w:rFonts w:eastAsiaTheme="minorEastAsia"/>
            <w:color w:val="auto"/>
            <w:lang w:eastAsia="en-GB"/>
          </w:rPr>
          <w:tab/>
        </w:r>
        <w:r>
          <w:t>FreqUency-Domain Method</w:t>
        </w:r>
        <w:r>
          <w:tab/>
        </w:r>
        <w:r>
          <w:fldChar w:fldCharType="begin"/>
        </w:r>
        <w:r>
          <w:instrText xml:space="preserve"> PAGEREF _Toc40108602 \h </w:instrText>
        </w:r>
      </w:ins>
      <w:r>
        <w:fldChar w:fldCharType="separate"/>
      </w:r>
      <w:ins w:id="261" w:author="Alwyn Williams" w:date="2020-05-11T16:56:00Z">
        <w:r>
          <w:t>16</w:t>
        </w:r>
        <w:r>
          <w:fldChar w:fldCharType="end"/>
        </w:r>
      </w:ins>
    </w:p>
    <w:p w14:paraId="399A5F71" w14:textId="39F0FB97" w:rsidR="00B9666E" w:rsidRDefault="00B9666E">
      <w:pPr>
        <w:pStyle w:val="TOC1"/>
        <w:tabs>
          <w:tab w:val="left" w:pos="1134"/>
        </w:tabs>
        <w:rPr>
          <w:ins w:id="262" w:author="Alwyn Williams" w:date="2020-05-11T16:56:00Z"/>
          <w:rFonts w:eastAsiaTheme="minorEastAsia"/>
          <w:b w:val="0"/>
          <w:color w:val="auto"/>
          <w:lang w:eastAsia="en-GB"/>
        </w:rPr>
      </w:pPr>
      <w:ins w:id="263" w:author="Alwyn Williams" w:date="2020-05-11T16:56:00Z">
        <w:r w:rsidRPr="00FB19D7">
          <w:rPr>
            <w:u w:color="407EC9"/>
          </w:rPr>
          <w:t>ANNEX B</w:t>
        </w:r>
        <w:r>
          <w:rPr>
            <w:rFonts w:eastAsiaTheme="minorEastAsia"/>
            <w:b w:val="0"/>
            <w:color w:val="auto"/>
            <w:lang w:eastAsia="en-GB"/>
          </w:rPr>
          <w:tab/>
        </w:r>
        <w:r>
          <w:t>Peak-to-Effective Intensity Factors for Common Flash Shapes</w:t>
        </w:r>
        <w:r>
          <w:tab/>
        </w:r>
        <w:r>
          <w:fldChar w:fldCharType="begin"/>
        </w:r>
        <w:r>
          <w:instrText xml:space="preserve"> PAGEREF _Toc40108603 \h </w:instrText>
        </w:r>
      </w:ins>
      <w:r>
        <w:fldChar w:fldCharType="separate"/>
      </w:r>
      <w:ins w:id="264" w:author="Alwyn Williams" w:date="2020-05-11T16:56:00Z">
        <w:r>
          <w:t>18</w:t>
        </w:r>
        <w:r>
          <w:fldChar w:fldCharType="end"/>
        </w:r>
      </w:ins>
    </w:p>
    <w:p w14:paraId="724C33E9" w14:textId="29F83877" w:rsidR="00B9666E" w:rsidRDefault="00B9666E">
      <w:pPr>
        <w:pStyle w:val="TOC2"/>
        <w:rPr>
          <w:ins w:id="265" w:author="Alwyn Williams" w:date="2020-05-11T16:56:00Z"/>
          <w:rFonts w:eastAsiaTheme="minorEastAsia"/>
          <w:color w:val="auto"/>
          <w:lang w:eastAsia="en-GB"/>
        </w:rPr>
      </w:pPr>
      <w:ins w:id="266" w:author="Alwyn Williams" w:date="2020-05-11T16:56:00Z">
        <w:r w:rsidRPr="00FB19D7">
          <w:rPr>
            <w:rFonts w:ascii="Calibri" w:hAnsi="Calibri"/>
          </w:rPr>
          <w:t>B 1.</w:t>
        </w:r>
        <w:r>
          <w:rPr>
            <w:rFonts w:eastAsiaTheme="minorEastAsia"/>
            <w:color w:val="auto"/>
            <w:lang w:eastAsia="en-GB"/>
          </w:rPr>
          <w:tab/>
        </w:r>
        <w:r>
          <w:t>For All Signal Lights except Blue at Night</w:t>
        </w:r>
        <w:r>
          <w:tab/>
        </w:r>
        <w:r>
          <w:fldChar w:fldCharType="begin"/>
        </w:r>
        <w:r>
          <w:instrText xml:space="preserve"> PAGEREF _Toc40108604 \h </w:instrText>
        </w:r>
      </w:ins>
      <w:r>
        <w:fldChar w:fldCharType="separate"/>
      </w:r>
      <w:ins w:id="267" w:author="Alwyn Williams" w:date="2020-05-11T16:56:00Z">
        <w:r>
          <w:t>19</w:t>
        </w:r>
        <w:r>
          <w:fldChar w:fldCharType="end"/>
        </w:r>
      </w:ins>
    </w:p>
    <w:p w14:paraId="707064E2" w14:textId="3606160E" w:rsidR="00B9666E" w:rsidRDefault="00B9666E">
      <w:pPr>
        <w:pStyle w:val="TOC2"/>
        <w:rPr>
          <w:ins w:id="268" w:author="Alwyn Williams" w:date="2020-05-11T16:56:00Z"/>
          <w:rFonts w:eastAsiaTheme="minorEastAsia"/>
          <w:color w:val="auto"/>
          <w:lang w:eastAsia="en-GB"/>
        </w:rPr>
      </w:pPr>
      <w:ins w:id="269" w:author="Alwyn Williams" w:date="2020-05-11T16:56:00Z">
        <w:r w:rsidRPr="00FB19D7">
          <w:rPr>
            <w:rFonts w:ascii="Calibri" w:hAnsi="Calibri"/>
          </w:rPr>
          <w:t>B 2.</w:t>
        </w:r>
        <w:r>
          <w:rPr>
            <w:rFonts w:eastAsiaTheme="minorEastAsia"/>
            <w:color w:val="auto"/>
            <w:lang w:eastAsia="en-GB"/>
          </w:rPr>
          <w:tab/>
        </w:r>
        <w:r>
          <w:t>For Blue Lights at Night Only</w:t>
        </w:r>
        <w:r>
          <w:tab/>
        </w:r>
        <w:r>
          <w:fldChar w:fldCharType="begin"/>
        </w:r>
        <w:r>
          <w:instrText xml:space="preserve"> PAGEREF _Toc40108605 \h </w:instrText>
        </w:r>
      </w:ins>
      <w:r>
        <w:fldChar w:fldCharType="separate"/>
      </w:r>
      <w:ins w:id="270" w:author="Alwyn Williams" w:date="2020-05-11T16:56:00Z">
        <w:r>
          <w:t>20</w:t>
        </w:r>
        <w:r>
          <w:fldChar w:fldCharType="end"/>
        </w:r>
      </w:ins>
    </w:p>
    <w:p w14:paraId="2F0BB6B4" w14:textId="77777777" w:rsidR="00B9666E" w:rsidDel="00B9666E" w:rsidRDefault="00B9666E">
      <w:pPr>
        <w:pStyle w:val="TOC1"/>
        <w:rPr>
          <w:del w:id="271" w:author="Alwyn Williams" w:date="2020-05-11T16:56:00Z"/>
        </w:rPr>
      </w:pPr>
    </w:p>
    <w:p w14:paraId="5A0D6477" w14:textId="77777777" w:rsidR="00F03ADC" w:rsidDel="00F03ADC" w:rsidRDefault="00F03ADC" w:rsidP="00F03ADC">
      <w:pPr>
        <w:pStyle w:val="TOC1"/>
        <w:rPr>
          <w:del w:id="272" w:author="Alwyn Williams" w:date="2019-10-15T16:57:00Z"/>
        </w:rPr>
      </w:pPr>
    </w:p>
    <w:p w14:paraId="5EFB1ED4" w14:textId="078D7D52" w:rsidR="00642025" w:rsidRPr="0093492E" w:rsidRDefault="00F03ADC">
      <w:pPr>
        <w:pStyle w:val="TOC1"/>
        <w:pPrChange w:id="273" w:author="Alwyn Williams" w:date="2019-10-15T16:57:00Z">
          <w:pPr/>
        </w:pPrChange>
      </w:pPr>
      <w:ins w:id="274" w:author="Alwyn Williams" w:date="2019-10-15T16:57:00Z">
        <w:r>
          <w:rPr>
            <w:rFonts w:eastAsia="Times New Roman" w:cs="Times New Roman"/>
            <w:szCs w:val="20"/>
          </w:rPr>
          <w:fldChar w:fldCharType="end"/>
        </w:r>
      </w:ins>
    </w:p>
    <w:p w14:paraId="13A29137" w14:textId="77777777" w:rsidR="00994D97" w:rsidRDefault="00994D97" w:rsidP="00C9558A">
      <w:pPr>
        <w:pStyle w:val="ListofFigures"/>
      </w:pPr>
      <w:r w:rsidRPr="00441393">
        <w:t>List of Figures</w:t>
      </w:r>
    </w:p>
    <w:p w14:paraId="39B9437B" w14:textId="4D6EB654" w:rsidR="00B9666E" w:rsidRDefault="00923B4D">
      <w:pPr>
        <w:pStyle w:val="TableofFigures"/>
        <w:rPr>
          <w:ins w:id="275" w:author="Alwyn Williams" w:date="2020-05-11T16:56:00Z"/>
          <w:rFonts w:eastAsiaTheme="minorEastAsia"/>
          <w:i w:val="0"/>
          <w:noProof/>
          <w:lang w:eastAsia="en-GB"/>
        </w:rPr>
      </w:pPr>
      <w:r>
        <w:fldChar w:fldCharType="begin"/>
      </w:r>
      <w:r>
        <w:instrText xml:space="preserve"> TOC \t "Figure caption" \c </w:instrText>
      </w:r>
      <w:r>
        <w:fldChar w:fldCharType="separate"/>
      </w:r>
      <w:ins w:id="276" w:author="Alwyn Williams" w:date="2020-05-11T16:56:00Z">
        <w:r w:rsidR="00B9666E">
          <w:rPr>
            <w:noProof/>
          </w:rPr>
          <w:t>Figure 1</w:t>
        </w:r>
        <w:r w:rsidR="00B9666E">
          <w:rPr>
            <w:rFonts w:eastAsiaTheme="minorEastAsia"/>
            <w:i w:val="0"/>
            <w:noProof/>
            <w:lang w:eastAsia="en-GB"/>
          </w:rPr>
          <w:tab/>
        </w:r>
        <w:r w:rsidR="00B9666E">
          <w:rPr>
            <w:noProof/>
          </w:rPr>
          <w:t>Rectangular flash shape</w:t>
        </w:r>
        <w:r w:rsidR="00B9666E">
          <w:rPr>
            <w:noProof/>
          </w:rPr>
          <w:tab/>
        </w:r>
        <w:r w:rsidR="00B9666E">
          <w:rPr>
            <w:noProof/>
          </w:rPr>
          <w:fldChar w:fldCharType="begin"/>
        </w:r>
        <w:r w:rsidR="00B9666E">
          <w:rPr>
            <w:noProof/>
          </w:rPr>
          <w:instrText xml:space="preserve"> PAGEREF _Toc40108615 \h </w:instrText>
        </w:r>
      </w:ins>
      <w:r w:rsidR="00B9666E">
        <w:rPr>
          <w:noProof/>
        </w:rPr>
      </w:r>
      <w:r w:rsidR="00B9666E">
        <w:rPr>
          <w:noProof/>
        </w:rPr>
        <w:fldChar w:fldCharType="separate"/>
      </w:r>
      <w:ins w:id="277" w:author="Alwyn Williams" w:date="2020-05-11T16:56:00Z">
        <w:r w:rsidR="00B9666E">
          <w:rPr>
            <w:noProof/>
          </w:rPr>
          <w:t>6</w:t>
        </w:r>
        <w:r w:rsidR="00B9666E">
          <w:rPr>
            <w:noProof/>
          </w:rPr>
          <w:fldChar w:fldCharType="end"/>
        </w:r>
      </w:ins>
    </w:p>
    <w:p w14:paraId="135EA42C" w14:textId="3A707F09" w:rsidR="00B9666E" w:rsidRDefault="00B9666E">
      <w:pPr>
        <w:pStyle w:val="TableofFigures"/>
        <w:rPr>
          <w:ins w:id="278" w:author="Alwyn Williams" w:date="2020-05-11T16:56:00Z"/>
          <w:rFonts w:eastAsiaTheme="minorEastAsia"/>
          <w:i w:val="0"/>
          <w:noProof/>
          <w:lang w:eastAsia="en-GB"/>
        </w:rPr>
      </w:pPr>
      <w:ins w:id="279" w:author="Alwyn Williams" w:date="2020-05-11T16:56:00Z">
        <w:r>
          <w:rPr>
            <w:noProof/>
          </w:rPr>
          <w:t>Figure 2</w:t>
        </w:r>
        <w:r>
          <w:rPr>
            <w:rFonts w:eastAsiaTheme="minorEastAsia"/>
            <w:i w:val="0"/>
            <w:noProof/>
            <w:lang w:eastAsia="en-GB"/>
          </w:rPr>
          <w:tab/>
        </w:r>
        <w:r>
          <w:rPr>
            <w:noProof/>
          </w:rPr>
          <w:t>Graphical representation of the Modified Allard Method Visual System Response Function, q(t), for different values of a. Negative values of t result in a value of 0 for q(t).</w:t>
        </w:r>
        <w:r>
          <w:rPr>
            <w:noProof/>
          </w:rPr>
          <w:tab/>
        </w:r>
        <w:r>
          <w:rPr>
            <w:noProof/>
          </w:rPr>
          <w:fldChar w:fldCharType="begin"/>
        </w:r>
        <w:r>
          <w:rPr>
            <w:noProof/>
          </w:rPr>
          <w:instrText xml:space="preserve"> PAGEREF _Toc40108616 \h </w:instrText>
        </w:r>
      </w:ins>
      <w:r>
        <w:rPr>
          <w:noProof/>
        </w:rPr>
      </w:r>
      <w:r>
        <w:rPr>
          <w:noProof/>
        </w:rPr>
        <w:fldChar w:fldCharType="separate"/>
      </w:r>
      <w:ins w:id="280" w:author="Alwyn Williams" w:date="2020-05-11T16:56:00Z">
        <w:r>
          <w:rPr>
            <w:noProof/>
          </w:rPr>
          <w:t>7</w:t>
        </w:r>
        <w:r>
          <w:rPr>
            <w:noProof/>
          </w:rPr>
          <w:fldChar w:fldCharType="end"/>
        </w:r>
      </w:ins>
    </w:p>
    <w:p w14:paraId="30CCE156" w14:textId="5C3F3C68" w:rsidR="00B9666E" w:rsidRDefault="00B9666E">
      <w:pPr>
        <w:pStyle w:val="TableofFigures"/>
        <w:rPr>
          <w:ins w:id="281" w:author="Alwyn Williams" w:date="2020-05-11T16:56:00Z"/>
          <w:rFonts w:eastAsiaTheme="minorEastAsia"/>
          <w:i w:val="0"/>
          <w:noProof/>
          <w:lang w:eastAsia="en-GB"/>
        </w:rPr>
      </w:pPr>
      <w:ins w:id="282" w:author="Alwyn Williams" w:date="2020-05-11T16:56:00Z">
        <w:r>
          <w:rPr>
            <w:noProof/>
          </w:rPr>
          <w:t>Figure 3</w:t>
        </w:r>
        <w:r>
          <w:rPr>
            <w:rFonts w:eastAsiaTheme="minorEastAsia"/>
            <w:i w:val="0"/>
            <w:noProof/>
            <w:lang w:eastAsia="en-GB"/>
          </w:rPr>
          <w:tab/>
        </w:r>
        <w:r>
          <w:rPr>
            <w:noProof/>
          </w:rPr>
          <w:t>Flash profile with resultant convolution using the Modified Allard Method</w:t>
        </w:r>
        <w:r>
          <w:rPr>
            <w:noProof/>
          </w:rPr>
          <w:tab/>
        </w:r>
        <w:r>
          <w:rPr>
            <w:noProof/>
          </w:rPr>
          <w:fldChar w:fldCharType="begin"/>
        </w:r>
        <w:r>
          <w:rPr>
            <w:noProof/>
          </w:rPr>
          <w:instrText xml:space="preserve"> PAGEREF _Toc40108617 \h </w:instrText>
        </w:r>
      </w:ins>
      <w:r>
        <w:rPr>
          <w:noProof/>
        </w:rPr>
      </w:r>
      <w:r>
        <w:rPr>
          <w:noProof/>
        </w:rPr>
        <w:fldChar w:fldCharType="separate"/>
      </w:r>
      <w:ins w:id="283" w:author="Alwyn Williams" w:date="2020-05-11T16:56:00Z">
        <w:r>
          <w:rPr>
            <w:noProof/>
          </w:rPr>
          <w:t>8</w:t>
        </w:r>
        <w:r>
          <w:rPr>
            <w:noProof/>
          </w:rPr>
          <w:fldChar w:fldCharType="end"/>
        </w:r>
      </w:ins>
    </w:p>
    <w:p w14:paraId="3EED604E" w14:textId="76CFA868" w:rsidR="00B9666E" w:rsidRDefault="00B9666E">
      <w:pPr>
        <w:pStyle w:val="TableofFigures"/>
        <w:rPr>
          <w:ins w:id="284" w:author="Alwyn Williams" w:date="2020-05-11T16:56:00Z"/>
          <w:rFonts w:eastAsiaTheme="minorEastAsia"/>
          <w:i w:val="0"/>
          <w:noProof/>
          <w:lang w:eastAsia="en-GB"/>
        </w:rPr>
      </w:pPr>
      <w:ins w:id="285" w:author="Alwyn Williams" w:date="2020-05-11T16:56:00Z">
        <w:r>
          <w:rPr>
            <w:noProof/>
          </w:rPr>
          <w:t>Figure 4</w:t>
        </w:r>
        <w:r>
          <w:rPr>
            <w:rFonts w:eastAsiaTheme="minorEastAsia"/>
            <w:i w:val="0"/>
            <w:noProof/>
            <w:lang w:eastAsia="en-GB"/>
          </w:rPr>
          <w:tab/>
        </w:r>
        <w:r>
          <w:rPr>
            <w:noProof/>
          </w:rPr>
          <w:t>Setting the intensity of a rectangular flash using PWM</w:t>
        </w:r>
        <w:r>
          <w:rPr>
            <w:noProof/>
          </w:rPr>
          <w:tab/>
        </w:r>
        <w:r>
          <w:rPr>
            <w:noProof/>
          </w:rPr>
          <w:fldChar w:fldCharType="begin"/>
        </w:r>
        <w:r>
          <w:rPr>
            <w:noProof/>
          </w:rPr>
          <w:instrText xml:space="preserve"> PAGEREF _Toc40108618 \h </w:instrText>
        </w:r>
      </w:ins>
      <w:r>
        <w:rPr>
          <w:noProof/>
        </w:rPr>
      </w:r>
      <w:r>
        <w:rPr>
          <w:noProof/>
        </w:rPr>
        <w:fldChar w:fldCharType="separate"/>
      </w:r>
      <w:ins w:id="286" w:author="Alwyn Williams" w:date="2020-05-11T16:56:00Z">
        <w:r>
          <w:rPr>
            <w:noProof/>
          </w:rPr>
          <w:t>9</w:t>
        </w:r>
        <w:r>
          <w:rPr>
            <w:noProof/>
          </w:rPr>
          <w:fldChar w:fldCharType="end"/>
        </w:r>
      </w:ins>
    </w:p>
    <w:p w14:paraId="339475CA" w14:textId="5BCD7042" w:rsidR="00B9666E" w:rsidRDefault="00B9666E">
      <w:pPr>
        <w:pStyle w:val="TableofFigures"/>
        <w:rPr>
          <w:ins w:id="287" w:author="Alwyn Williams" w:date="2020-05-11T16:56:00Z"/>
          <w:rFonts w:eastAsiaTheme="minorEastAsia"/>
          <w:i w:val="0"/>
          <w:noProof/>
          <w:lang w:eastAsia="en-GB"/>
        </w:rPr>
      </w:pPr>
      <w:ins w:id="288" w:author="Alwyn Williams" w:date="2020-05-11T16:56:00Z">
        <w:r>
          <w:rPr>
            <w:noProof/>
          </w:rPr>
          <w:t>Figure 5</w:t>
        </w:r>
        <w:r>
          <w:rPr>
            <w:rFonts w:eastAsiaTheme="minorEastAsia"/>
            <w:i w:val="0"/>
            <w:noProof/>
            <w:lang w:eastAsia="en-GB"/>
          </w:rPr>
          <w:tab/>
        </w:r>
        <w:r>
          <w:rPr>
            <w:noProof/>
          </w:rPr>
          <w:t>Creating flash shapes with PWM</w:t>
        </w:r>
        <w:r>
          <w:rPr>
            <w:noProof/>
          </w:rPr>
          <w:tab/>
        </w:r>
        <w:r>
          <w:rPr>
            <w:noProof/>
          </w:rPr>
          <w:fldChar w:fldCharType="begin"/>
        </w:r>
        <w:r>
          <w:rPr>
            <w:noProof/>
          </w:rPr>
          <w:instrText xml:space="preserve"> PAGEREF _Toc40108619 \h </w:instrText>
        </w:r>
      </w:ins>
      <w:r>
        <w:rPr>
          <w:noProof/>
        </w:rPr>
      </w:r>
      <w:r>
        <w:rPr>
          <w:noProof/>
        </w:rPr>
        <w:fldChar w:fldCharType="separate"/>
      </w:r>
      <w:ins w:id="289" w:author="Alwyn Williams" w:date="2020-05-11T16:56:00Z">
        <w:r>
          <w:rPr>
            <w:noProof/>
          </w:rPr>
          <w:t>10</w:t>
        </w:r>
        <w:r>
          <w:rPr>
            <w:noProof/>
          </w:rPr>
          <w:fldChar w:fldCharType="end"/>
        </w:r>
      </w:ins>
    </w:p>
    <w:p w14:paraId="61779DF9" w14:textId="7251A0F0" w:rsidR="00B9666E" w:rsidRDefault="00B9666E">
      <w:pPr>
        <w:pStyle w:val="TableofFigures"/>
        <w:rPr>
          <w:ins w:id="290" w:author="Alwyn Williams" w:date="2020-05-11T16:56:00Z"/>
          <w:rFonts w:eastAsiaTheme="minorEastAsia"/>
          <w:i w:val="0"/>
          <w:noProof/>
          <w:lang w:eastAsia="en-GB"/>
        </w:rPr>
      </w:pPr>
      <w:ins w:id="291" w:author="Alwyn Williams" w:date="2020-05-11T16:56:00Z">
        <w:r>
          <w:rPr>
            <w:noProof/>
          </w:rPr>
          <w:t>Figure 6</w:t>
        </w:r>
        <w:r>
          <w:rPr>
            <w:rFonts w:eastAsiaTheme="minorEastAsia"/>
            <w:i w:val="0"/>
            <w:noProof/>
            <w:lang w:eastAsia="en-GB"/>
          </w:rPr>
          <w:tab/>
        </w:r>
        <w:r>
          <w:rPr>
            <w:noProof/>
          </w:rPr>
          <w:t>Difference between peak intensity and flash shape peak</w:t>
        </w:r>
        <w:r>
          <w:rPr>
            <w:noProof/>
          </w:rPr>
          <w:tab/>
        </w:r>
        <w:r>
          <w:rPr>
            <w:noProof/>
          </w:rPr>
          <w:fldChar w:fldCharType="begin"/>
        </w:r>
        <w:r>
          <w:rPr>
            <w:noProof/>
          </w:rPr>
          <w:instrText xml:space="preserve"> PAGEREF _Toc40108620 \h </w:instrText>
        </w:r>
      </w:ins>
      <w:r>
        <w:rPr>
          <w:noProof/>
        </w:rPr>
      </w:r>
      <w:r>
        <w:rPr>
          <w:noProof/>
        </w:rPr>
        <w:fldChar w:fldCharType="separate"/>
      </w:r>
      <w:ins w:id="292" w:author="Alwyn Williams" w:date="2020-05-11T16:56:00Z">
        <w:r>
          <w:rPr>
            <w:noProof/>
          </w:rPr>
          <w:t>10</w:t>
        </w:r>
        <w:r>
          <w:rPr>
            <w:noProof/>
          </w:rPr>
          <w:fldChar w:fldCharType="end"/>
        </w:r>
      </w:ins>
    </w:p>
    <w:p w14:paraId="44F44042" w14:textId="34C226EB" w:rsidR="00B9666E" w:rsidRDefault="00B9666E">
      <w:pPr>
        <w:pStyle w:val="TableofFigures"/>
        <w:rPr>
          <w:ins w:id="293" w:author="Alwyn Williams" w:date="2020-05-11T16:56:00Z"/>
          <w:rFonts w:eastAsiaTheme="minorEastAsia"/>
          <w:i w:val="0"/>
          <w:noProof/>
          <w:lang w:eastAsia="en-GB"/>
        </w:rPr>
      </w:pPr>
      <w:ins w:id="294" w:author="Alwyn Williams" w:date="2020-05-11T16:56:00Z">
        <w:r>
          <w:rPr>
            <w:noProof/>
          </w:rPr>
          <w:t>Figure 7</w:t>
        </w:r>
        <w:r>
          <w:rPr>
            <w:rFonts w:eastAsiaTheme="minorEastAsia"/>
            <w:i w:val="0"/>
            <w:noProof/>
            <w:lang w:eastAsia="en-GB"/>
          </w:rPr>
          <w:tab/>
        </w:r>
        <w:r>
          <w:rPr>
            <w:noProof/>
          </w:rPr>
          <w:t>Plot of intensity against time, I(t), and visual impulse function, q(t)</w:t>
        </w:r>
        <w:r>
          <w:rPr>
            <w:noProof/>
          </w:rPr>
          <w:tab/>
        </w:r>
        <w:r>
          <w:rPr>
            <w:noProof/>
          </w:rPr>
          <w:fldChar w:fldCharType="begin"/>
        </w:r>
        <w:r>
          <w:rPr>
            <w:noProof/>
          </w:rPr>
          <w:instrText xml:space="preserve"> PAGEREF _Toc40108621 \h </w:instrText>
        </w:r>
      </w:ins>
      <w:r>
        <w:rPr>
          <w:noProof/>
        </w:rPr>
      </w:r>
      <w:r>
        <w:rPr>
          <w:noProof/>
        </w:rPr>
        <w:fldChar w:fldCharType="separate"/>
      </w:r>
      <w:ins w:id="295" w:author="Alwyn Williams" w:date="2020-05-11T16:56:00Z">
        <w:r>
          <w:rPr>
            <w:noProof/>
          </w:rPr>
          <w:t>12</w:t>
        </w:r>
        <w:r>
          <w:rPr>
            <w:noProof/>
          </w:rPr>
          <w:fldChar w:fldCharType="end"/>
        </w:r>
      </w:ins>
    </w:p>
    <w:p w14:paraId="695205E8" w14:textId="68B2B33E" w:rsidR="00B9666E" w:rsidRDefault="00B9666E">
      <w:pPr>
        <w:pStyle w:val="TableofFigures"/>
        <w:rPr>
          <w:ins w:id="296" w:author="Alwyn Williams" w:date="2020-05-11T16:56:00Z"/>
          <w:rFonts w:eastAsiaTheme="minorEastAsia"/>
          <w:i w:val="0"/>
          <w:noProof/>
          <w:lang w:eastAsia="en-GB"/>
        </w:rPr>
      </w:pPr>
      <w:ins w:id="297" w:author="Alwyn Williams" w:date="2020-05-11T16:56:00Z">
        <w:r>
          <w:rPr>
            <w:noProof/>
          </w:rPr>
          <w:t>Figure 8</w:t>
        </w:r>
        <w:r>
          <w:rPr>
            <w:rFonts w:eastAsiaTheme="minorEastAsia"/>
            <w:i w:val="0"/>
            <w:noProof/>
            <w:lang w:eastAsia="en-GB"/>
          </w:rPr>
          <w:tab/>
        </w:r>
        <w:r>
          <w:rPr>
            <w:noProof/>
          </w:rPr>
          <w:t>Histograms of flash profile, I(t), and the visual response function, q(t)</w:t>
        </w:r>
        <w:r>
          <w:rPr>
            <w:noProof/>
          </w:rPr>
          <w:tab/>
        </w:r>
        <w:r>
          <w:rPr>
            <w:noProof/>
          </w:rPr>
          <w:fldChar w:fldCharType="begin"/>
        </w:r>
        <w:r>
          <w:rPr>
            <w:noProof/>
          </w:rPr>
          <w:instrText xml:space="preserve"> PAGEREF _Toc40108622 \h </w:instrText>
        </w:r>
      </w:ins>
      <w:r>
        <w:rPr>
          <w:noProof/>
        </w:rPr>
      </w:r>
      <w:r>
        <w:rPr>
          <w:noProof/>
        </w:rPr>
        <w:fldChar w:fldCharType="separate"/>
      </w:r>
      <w:ins w:id="298" w:author="Alwyn Williams" w:date="2020-05-11T16:56:00Z">
        <w:r>
          <w:rPr>
            <w:noProof/>
          </w:rPr>
          <w:t>12</w:t>
        </w:r>
        <w:r>
          <w:rPr>
            <w:noProof/>
          </w:rPr>
          <w:fldChar w:fldCharType="end"/>
        </w:r>
      </w:ins>
    </w:p>
    <w:p w14:paraId="0AB97EA2" w14:textId="646947B1" w:rsidR="00B9666E" w:rsidRDefault="00B9666E">
      <w:pPr>
        <w:pStyle w:val="TableofFigures"/>
        <w:rPr>
          <w:ins w:id="299" w:author="Alwyn Williams" w:date="2020-05-11T16:56:00Z"/>
          <w:rFonts w:eastAsiaTheme="minorEastAsia"/>
          <w:i w:val="0"/>
          <w:noProof/>
          <w:lang w:eastAsia="en-GB"/>
        </w:rPr>
      </w:pPr>
      <w:ins w:id="300" w:author="Alwyn Williams" w:date="2020-05-11T16:56:00Z">
        <w:r>
          <w:rPr>
            <w:noProof/>
          </w:rPr>
          <w:t>Figure 9</w:t>
        </w:r>
        <w:r>
          <w:rPr>
            <w:rFonts w:eastAsiaTheme="minorEastAsia"/>
            <w:i w:val="0"/>
            <w:noProof/>
            <w:lang w:eastAsia="en-GB"/>
          </w:rPr>
          <w:tab/>
        </w:r>
        <w:r>
          <w:rPr>
            <w:noProof/>
          </w:rPr>
          <w:t>Convolution at t = 0</w:t>
        </w:r>
        <w:r>
          <w:rPr>
            <w:noProof/>
          </w:rPr>
          <w:tab/>
        </w:r>
        <w:r>
          <w:rPr>
            <w:noProof/>
          </w:rPr>
          <w:fldChar w:fldCharType="begin"/>
        </w:r>
        <w:r>
          <w:rPr>
            <w:noProof/>
          </w:rPr>
          <w:instrText xml:space="preserve"> PAGEREF _Toc40108623 \h </w:instrText>
        </w:r>
      </w:ins>
      <w:r>
        <w:rPr>
          <w:noProof/>
        </w:rPr>
      </w:r>
      <w:r>
        <w:rPr>
          <w:noProof/>
        </w:rPr>
        <w:fldChar w:fldCharType="separate"/>
      </w:r>
      <w:ins w:id="301" w:author="Alwyn Williams" w:date="2020-05-11T16:56:00Z">
        <w:r>
          <w:rPr>
            <w:noProof/>
          </w:rPr>
          <w:t>13</w:t>
        </w:r>
        <w:r>
          <w:rPr>
            <w:noProof/>
          </w:rPr>
          <w:fldChar w:fldCharType="end"/>
        </w:r>
      </w:ins>
    </w:p>
    <w:p w14:paraId="093BCF2B" w14:textId="279F0016" w:rsidR="00B9666E" w:rsidRDefault="00B9666E">
      <w:pPr>
        <w:pStyle w:val="TableofFigures"/>
        <w:rPr>
          <w:ins w:id="302" w:author="Alwyn Williams" w:date="2020-05-11T16:56:00Z"/>
          <w:rFonts w:eastAsiaTheme="minorEastAsia"/>
          <w:i w:val="0"/>
          <w:noProof/>
          <w:lang w:eastAsia="en-GB"/>
        </w:rPr>
      </w:pPr>
      <w:ins w:id="303" w:author="Alwyn Williams" w:date="2020-05-11T16:56:00Z">
        <w:r>
          <w:rPr>
            <w:noProof/>
          </w:rPr>
          <w:t>Figure 10</w:t>
        </w:r>
        <w:r>
          <w:rPr>
            <w:rFonts w:eastAsiaTheme="minorEastAsia"/>
            <w:i w:val="0"/>
            <w:noProof/>
            <w:lang w:eastAsia="en-GB"/>
          </w:rPr>
          <w:tab/>
        </w:r>
        <w:r>
          <w:rPr>
            <w:noProof/>
          </w:rPr>
          <w:t>Convolution at t = 1</w:t>
        </w:r>
        <w:r>
          <w:rPr>
            <w:noProof/>
          </w:rPr>
          <w:tab/>
        </w:r>
        <w:r>
          <w:rPr>
            <w:noProof/>
          </w:rPr>
          <w:fldChar w:fldCharType="begin"/>
        </w:r>
        <w:r>
          <w:rPr>
            <w:noProof/>
          </w:rPr>
          <w:instrText xml:space="preserve"> PAGEREF _Toc40108624 \h </w:instrText>
        </w:r>
      </w:ins>
      <w:r>
        <w:rPr>
          <w:noProof/>
        </w:rPr>
      </w:r>
      <w:r>
        <w:rPr>
          <w:noProof/>
        </w:rPr>
        <w:fldChar w:fldCharType="separate"/>
      </w:r>
      <w:ins w:id="304" w:author="Alwyn Williams" w:date="2020-05-11T16:56:00Z">
        <w:r>
          <w:rPr>
            <w:noProof/>
          </w:rPr>
          <w:t>13</w:t>
        </w:r>
        <w:r>
          <w:rPr>
            <w:noProof/>
          </w:rPr>
          <w:fldChar w:fldCharType="end"/>
        </w:r>
      </w:ins>
    </w:p>
    <w:p w14:paraId="56874E94" w14:textId="5ABBD4C0" w:rsidR="00B9666E" w:rsidRDefault="00B9666E">
      <w:pPr>
        <w:pStyle w:val="TableofFigures"/>
        <w:rPr>
          <w:ins w:id="305" w:author="Alwyn Williams" w:date="2020-05-11T16:56:00Z"/>
          <w:rFonts w:eastAsiaTheme="minorEastAsia"/>
          <w:i w:val="0"/>
          <w:noProof/>
          <w:lang w:eastAsia="en-GB"/>
        </w:rPr>
      </w:pPr>
      <w:ins w:id="306" w:author="Alwyn Williams" w:date="2020-05-11T16:56:00Z">
        <w:r>
          <w:rPr>
            <w:noProof/>
          </w:rPr>
          <w:t>Figure 11</w:t>
        </w:r>
        <w:r>
          <w:rPr>
            <w:rFonts w:eastAsiaTheme="minorEastAsia"/>
            <w:i w:val="0"/>
            <w:noProof/>
            <w:lang w:eastAsia="en-GB"/>
          </w:rPr>
          <w:tab/>
        </w:r>
        <w:r>
          <w:rPr>
            <w:noProof/>
          </w:rPr>
          <w:t>Convolution at t = 2</w:t>
        </w:r>
        <w:r>
          <w:rPr>
            <w:noProof/>
          </w:rPr>
          <w:tab/>
        </w:r>
        <w:r>
          <w:rPr>
            <w:noProof/>
          </w:rPr>
          <w:fldChar w:fldCharType="begin"/>
        </w:r>
        <w:r>
          <w:rPr>
            <w:noProof/>
          </w:rPr>
          <w:instrText xml:space="preserve"> PAGEREF _Toc40108625 \h </w:instrText>
        </w:r>
      </w:ins>
      <w:r>
        <w:rPr>
          <w:noProof/>
        </w:rPr>
      </w:r>
      <w:r>
        <w:rPr>
          <w:noProof/>
        </w:rPr>
        <w:fldChar w:fldCharType="separate"/>
      </w:r>
      <w:ins w:id="307" w:author="Alwyn Williams" w:date="2020-05-11T16:56:00Z">
        <w:r>
          <w:rPr>
            <w:noProof/>
          </w:rPr>
          <w:t>14</w:t>
        </w:r>
        <w:r>
          <w:rPr>
            <w:noProof/>
          </w:rPr>
          <w:fldChar w:fldCharType="end"/>
        </w:r>
      </w:ins>
    </w:p>
    <w:p w14:paraId="1FDE792E" w14:textId="49D5C196" w:rsidR="00B9666E" w:rsidRDefault="00B9666E">
      <w:pPr>
        <w:pStyle w:val="TableofFigures"/>
        <w:rPr>
          <w:ins w:id="308" w:author="Alwyn Williams" w:date="2020-05-11T16:56:00Z"/>
          <w:rFonts w:eastAsiaTheme="minorEastAsia"/>
          <w:i w:val="0"/>
          <w:noProof/>
          <w:lang w:eastAsia="en-GB"/>
        </w:rPr>
      </w:pPr>
      <w:ins w:id="309" w:author="Alwyn Williams" w:date="2020-05-11T16:56:00Z">
        <w:r>
          <w:rPr>
            <w:noProof/>
          </w:rPr>
          <w:t>Figure 12</w:t>
        </w:r>
        <w:r>
          <w:rPr>
            <w:rFonts w:eastAsiaTheme="minorEastAsia"/>
            <w:i w:val="0"/>
            <w:noProof/>
            <w:lang w:eastAsia="en-GB"/>
          </w:rPr>
          <w:tab/>
        </w:r>
        <w:r>
          <w:rPr>
            <w:noProof/>
          </w:rPr>
          <w:t>Convolution at t = 3</w:t>
        </w:r>
        <w:r>
          <w:rPr>
            <w:noProof/>
          </w:rPr>
          <w:tab/>
        </w:r>
        <w:r>
          <w:rPr>
            <w:noProof/>
          </w:rPr>
          <w:fldChar w:fldCharType="begin"/>
        </w:r>
        <w:r>
          <w:rPr>
            <w:noProof/>
          </w:rPr>
          <w:instrText xml:space="preserve"> PAGEREF _Toc40108626 \h </w:instrText>
        </w:r>
      </w:ins>
      <w:r>
        <w:rPr>
          <w:noProof/>
        </w:rPr>
      </w:r>
      <w:r>
        <w:rPr>
          <w:noProof/>
        </w:rPr>
        <w:fldChar w:fldCharType="separate"/>
      </w:r>
      <w:ins w:id="310" w:author="Alwyn Williams" w:date="2020-05-11T16:56:00Z">
        <w:r>
          <w:rPr>
            <w:noProof/>
          </w:rPr>
          <w:t>14</w:t>
        </w:r>
        <w:r>
          <w:rPr>
            <w:noProof/>
          </w:rPr>
          <w:fldChar w:fldCharType="end"/>
        </w:r>
      </w:ins>
    </w:p>
    <w:p w14:paraId="34DBA564" w14:textId="41235D5A" w:rsidR="00B9666E" w:rsidRDefault="00B9666E">
      <w:pPr>
        <w:pStyle w:val="TableofFigures"/>
        <w:rPr>
          <w:ins w:id="311" w:author="Alwyn Williams" w:date="2020-05-11T16:56:00Z"/>
          <w:rFonts w:eastAsiaTheme="minorEastAsia"/>
          <w:i w:val="0"/>
          <w:noProof/>
          <w:lang w:eastAsia="en-GB"/>
        </w:rPr>
      </w:pPr>
      <w:ins w:id="312" w:author="Alwyn Williams" w:date="2020-05-11T16:56:00Z">
        <w:r>
          <w:rPr>
            <w:noProof/>
          </w:rPr>
          <w:t>Figure 13</w:t>
        </w:r>
        <w:r>
          <w:rPr>
            <w:rFonts w:eastAsiaTheme="minorEastAsia"/>
            <w:i w:val="0"/>
            <w:noProof/>
            <w:lang w:eastAsia="en-GB"/>
          </w:rPr>
          <w:tab/>
        </w:r>
        <w:r>
          <w:rPr>
            <w:noProof/>
          </w:rPr>
          <w:t>Convolution at t = 9 showing a maximum value at t = 7</w:t>
        </w:r>
        <w:r>
          <w:rPr>
            <w:noProof/>
          </w:rPr>
          <w:tab/>
        </w:r>
        <w:r>
          <w:rPr>
            <w:noProof/>
          </w:rPr>
          <w:fldChar w:fldCharType="begin"/>
        </w:r>
        <w:r>
          <w:rPr>
            <w:noProof/>
          </w:rPr>
          <w:instrText xml:space="preserve"> PAGEREF _Toc40108627 \h </w:instrText>
        </w:r>
      </w:ins>
      <w:r>
        <w:rPr>
          <w:noProof/>
        </w:rPr>
      </w:r>
      <w:r>
        <w:rPr>
          <w:noProof/>
        </w:rPr>
        <w:fldChar w:fldCharType="separate"/>
      </w:r>
      <w:ins w:id="313" w:author="Alwyn Williams" w:date="2020-05-11T16:56:00Z">
        <w:r>
          <w:rPr>
            <w:noProof/>
          </w:rPr>
          <w:t>15</w:t>
        </w:r>
        <w:r>
          <w:rPr>
            <w:noProof/>
          </w:rPr>
          <w:fldChar w:fldCharType="end"/>
        </w:r>
      </w:ins>
    </w:p>
    <w:p w14:paraId="6964B256" w14:textId="382AF213" w:rsidR="00B9666E" w:rsidRDefault="00B9666E">
      <w:pPr>
        <w:pStyle w:val="TableofFigures"/>
        <w:rPr>
          <w:ins w:id="314" w:author="Alwyn Williams" w:date="2020-05-11T16:56:00Z"/>
          <w:rFonts w:eastAsiaTheme="minorEastAsia"/>
          <w:i w:val="0"/>
          <w:noProof/>
          <w:lang w:eastAsia="en-GB"/>
        </w:rPr>
      </w:pPr>
      <w:ins w:id="315" w:author="Alwyn Williams" w:date="2020-05-11T16:56:00Z">
        <w:r>
          <w:rPr>
            <w:noProof/>
          </w:rPr>
          <w:t>Figure 14</w:t>
        </w:r>
        <w:r>
          <w:rPr>
            <w:rFonts w:eastAsiaTheme="minorEastAsia"/>
            <w:i w:val="0"/>
            <w:noProof/>
            <w:lang w:eastAsia="en-GB"/>
          </w:rPr>
          <w:tab/>
        </w:r>
        <w:r>
          <w:rPr>
            <w:noProof/>
          </w:rPr>
          <w:t>Continuous graph of flash profile I(t) and convolution product</w:t>
        </w:r>
        <w:r>
          <w:rPr>
            <w:noProof/>
          </w:rPr>
          <w:tab/>
        </w:r>
        <w:r>
          <w:rPr>
            <w:noProof/>
          </w:rPr>
          <w:fldChar w:fldCharType="begin"/>
        </w:r>
        <w:r>
          <w:rPr>
            <w:noProof/>
          </w:rPr>
          <w:instrText xml:space="preserve"> PAGEREF _Toc40108628 \h </w:instrText>
        </w:r>
      </w:ins>
      <w:r>
        <w:rPr>
          <w:noProof/>
        </w:rPr>
      </w:r>
      <w:r>
        <w:rPr>
          <w:noProof/>
        </w:rPr>
        <w:fldChar w:fldCharType="separate"/>
      </w:r>
      <w:ins w:id="316" w:author="Alwyn Williams" w:date="2020-05-11T16:56:00Z">
        <w:r>
          <w:rPr>
            <w:noProof/>
          </w:rPr>
          <w:t>15</w:t>
        </w:r>
        <w:r>
          <w:rPr>
            <w:noProof/>
          </w:rPr>
          <w:fldChar w:fldCharType="end"/>
        </w:r>
      </w:ins>
    </w:p>
    <w:p w14:paraId="2315129B" w14:textId="345B9D96" w:rsidR="00F03ADC" w:rsidDel="007A5C0C" w:rsidRDefault="00F03ADC">
      <w:pPr>
        <w:pStyle w:val="TableofFigures"/>
        <w:rPr>
          <w:del w:id="317" w:author="Alwyn Williams" w:date="2019-10-15T17:00:00Z"/>
          <w:rFonts w:eastAsiaTheme="minorEastAsia"/>
          <w:i w:val="0"/>
          <w:noProof/>
          <w:lang w:eastAsia="en-GB"/>
        </w:rPr>
      </w:pPr>
      <w:del w:id="318" w:author="Alwyn Williams" w:date="2019-10-15T17:00:00Z">
        <w:r w:rsidDel="007A5C0C">
          <w:rPr>
            <w:noProof/>
          </w:rPr>
          <w:delText>Figure 1</w:delText>
        </w:r>
        <w:r w:rsidDel="007A5C0C">
          <w:rPr>
            <w:rFonts w:eastAsiaTheme="minorEastAsia"/>
            <w:i w:val="0"/>
            <w:noProof/>
            <w:lang w:eastAsia="en-GB"/>
          </w:rPr>
          <w:tab/>
        </w:r>
        <w:r w:rsidDel="007A5C0C">
          <w:rPr>
            <w:noProof/>
          </w:rPr>
          <w:delText>Graphical representation of the Modified Allard Method Visual System Response Function, q(t), for different values of a. Negative values of t result in a value of 0 for q(t).</w:delText>
        </w:r>
        <w:r w:rsidDel="007A5C0C">
          <w:rPr>
            <w:noProof/>
          </w:rPr>
          <w:tab/>
          <w:delText>7</w:delText>
        </w:r>
      </w:del>
    </w:p>
    <w:p w14:paraId="7A7795E7" w14:textId="1788A16F" w:rsidR="00F03ADC" w:rsidDel="007A5C0C" w:rsidRDefault="00F03ADC">
      <w:pPr>
        <w:pStyle w:val="TableofFigures"/>
        <w:rPr>
          <w:del w:id="319" w:author="Alwyn Williams" w:date="2019-10-15T17:00:00Z"/>
          <w:rFonts w:eastAsiaTheme="minorEastAsia"/>
          <w:i w:val="0"/>
          <w:noProof/>
          <w:lang w:eastAsia="en-GB"/>
        </w:rPr>
      </w:pPr>
      <w:del w:id="320" w:author="Alwyn Williams" w:date="2019-10-15T17:00:00Z">
        <w:r w:rsidDel="007A5C0C">
          <w:rPr>
            <w:noProof/>
          </w:rPr>
          <w:delText>Figure 2</w:delText>
        </w:r>
        <w:r w:rsidDel="007A5C0C">
          <w:rPr>
            <w:rFonts w:eastAsiaTheme="minorEastAsia"/>
            <w:i w:val="0"/>
            <w:noProof/>
            <w:lang w:eastAsia="en-GB"/>
          </w:rPr>
          <w:tab/>
        </w:r>
        <w:r w:rsidDel="007A5C0C">
          <w:rPr>
            <w:noProof/>
          </w:rPr>
          <w:delText>Flash profile with resultant convolution using the Modified Allard Method</w:delText>
        </w:r>
        <w:r w:rsidDel="007A5C0C">
          <w:rPr>
            <w:noProof/>
          </w:rPr>
          <w:tab/>
          <w:delText>8</w:delText>
        </w:r>
      </w:del>
    </w:p>
    <w:p w14:paraId="58BEB7B4" w14:textId="115F8180" w:rsidR="00F03ADC" w:rsidDel="007A5C0C" w:rsidRDefault="00F03ADC">
      <w:pPr>
        <w:pStyle w:val="TableofFigures"/>
        <w:rPr>
          <w:del w:id="321" w:author="Alwyn Williams" w:date="2019-10-15T17:00:00Z"/>
          <w:rFonts w:eastAsiaTheme="minorEastAsia"/>
          <w:i w:val="0"/>
          <w:noProof/>
          <w:lang w:eastAsia="en-GB"/>
        </w:rPr>
      </w:pPr>
      <w:del w:id="322" w:author="Alwyn Williams" w:date="2019-10-15T17:00:00Z">
        <w:r w:rsidDel="007A5C0C">
          <w:rPr>
            <w:noProof/>
          </w:rPr>
          <w:delText>Figure 3</w:delText>
        </w:r>
        <w:r w:rsidDel="007A5C0C">
          <w:rPr>
            <w:rFonts w:eastAsiaTheme="minorEastAsia"/>
            <w:i w:val="0"/>
            <w:noProof/>
            <w:lang w:eastAsia="en-GB"/>
          </w:rPr>
          <w:tab/>
        </w:r>
        <w:r w:rsidDel="007A5C0C">
          <w:rPr>
            <w:noProof/>
          </w:rPr>
          <w:delText>Creating flash shapes with PWM</w:delText>
        </w:r>
        <w:r w:rsidDel="007A5C0C">
          <w:rPr>
            <w:noProof/>
          </w:rPr>
          <w:tab/>
          <w:delText>9</w:delText>
        </w:r>
      </w:del>
    </w:p>
    <w:p w14:paraId="279A46BD" w14:textId="12E3A964" w:rsidR="00F03ADC" w:rsidDel="007A5C0C" w:rsidRDefault="00F03ADC">
      <w:pPr>
        <w:pStyle w:val="TableofFigures"/>
        <w:rPr>
          <w:del w:id="323" w:author="Alwyn Williams" w:date="2019-10-15T17:00:00Z"/>
          <w:rFonts w:eastAsiaTheme="minorEastAsia"/>
          <w:i w:val="0"/>
          <w:noProof/>
          <w:lang w:eastAsia="en-GB"/>
        </w:rPr>
      </w:pPr>
      <w:del w:id="324" w:author="Alwyn Williams" w:date="2019-10-15T17:00:00Z">
        <w:r w:rsidDel="007A5C0C">
          <w:rPr>
            <w:noProof/>
          </w:rPr>
          <w:delText>Figure 4</w:delText>
        </w:r>
        <w:r w:rsidDel="007A5C0C">
          <w:rPr>
            <w:rFonts w:eastAsiaTheme="minorEastAsia"/>
            <w:i w:val="0"/>
            <w:noProof/>
            <w:lang w:eastAsia="en-GB"/>
          </w:rPr>
          <w:tab/>
        </w:r>
        <w:r w:rsidDel="007A5C0C">
          <w:rPr>
            <w:noProof/>
          </w:rPr>
          <w:delText>Difference between peak intensity and flash shape peak</w:delText>
        </w:r>
        <w:r w:rsidDel="007A5C0C">
          <w:rPr>
            <w:noProof/>
          </w:rPr>
          <w:tab/>
          <w:delText>9</w:delText>
        </w:r>
      </w:del>
    </w:p>
    <w:p w14:paraId="64988C09" w14:textId="4A2C1F66" w:rsidR="00F03ADC" w:rsidDel="007A5C0C" w:rsidRDefault="00F03ADC">
      <w:pPr>
        <w:pStyle w:val="TableofFigures"/>
        <w:rPr>
          <w:del w:id="325" w:author="Alwyn Williams" w:date="2019-10-15T17:00:00Z"/>
          <w:rFonts w:eastAsiaTheme="minorEastAsia"/>
          <w:i w:val="0"/>
          <w:noProof/>
          <w:lang w:eastAsia="en-GB"/>
        </w:rPr>
      </w:pPr>
      <w:del w:id="326" w:author="Alwyn Williams" w:date="2019-10-15T17:00:00Z">
        <w:r w:rsidDel="007A5C0C">
          <w:rPr>
            <w:noProof/>
          </w:rPr>
          <w:delText>Figure 5</w:delText>
        </w:r>
        <w:r w:rsidDel="007A5C0C">
          <w:rPr>
            <w:rFonts w:eastAsiaTheme="minorEastAsia"/>
            <w:i w:val="0"/>
            <w:noProof/>
            <w:lang w:eastAsia="en-GB"/>
          </w:rPr>
          <w:tab/>
        </w:r>
        <w:r w:rsidDel="007A5C0C">
          <w:rPr>
            <w:noProof/>
          </w:rPr>
          <w:delText>Plot of intensity against time, I(t), and visual impulse function, q(t)</w:delText>
        </w:r>
        <w:r w:rsidDel="007A5C0C">
          <w:rPr>
            <w:noProof/>
          </w:rPr>
          <w:tab/>
          <w:delText>11</w:delText>
        </w:r>
      </w:del>
    </w:p>
    <w:p w14:paraId="4B412B22" w14:textId="3FDA3256" w:rsidR="00F03ADC" w:rsidDel="007A5C0C" w:rsidRDefault="00F03ADC">
      <w:pPr>
        <w:pStyle w:val="TableofFigures"/>
        <w:rPr>
          <w:del w:id="327" w:author="Alwyn Williams" w:date="2019-10-15T17:00:00Z"/>
          <w:rFonts w:eastAsiaTheme="minorEastAsia"/>
          <w:i w:val="0"/>
          <w:noProof/>
          <w:lang w:eastAsia="en-GB"/>
        </w:rPr>
      </w:pPr>
      <w:del w:id="328" w:author="Alwyn Williams" w:date="2019-10-15T17:00:00Z">
        <w:r w:rsidDel="007A5C0C">
          <w:rPr>
            <w:noProof/>
          </w:rPr>
          <w:delText>Figure 6</w:delText>
        </w:r>
        <w:r w:rsidDel="007A5C0C">
          <w:rPr>
            <w:rFonts w:eastAsiaTheme="minorEastAsia"/>
            <w:i w:val="0"/>
            <w:noProof/>
            <w:lang w:eastAsia="en-GB"/>
          </w:rPr>
          <w:tab/>
        </w:r>
        <w:r w:rsidDel="007A5C0C">
          <w:rPr>
            <w:noProof/>
          </w:rPr>
          <w:delText>Histograms of flash profile, I(t), and the visual response function, q(t)</w:delText>
        </w:r>
        <w:r w:rsidDel="007A5C0C">
          <w:rPr>
            <w:noProof/>
          </w:rPr>
          <w:tab/>
          <w:delText>11</w:delText>
        </w:r>
      </w:del>
    </w:p>
    <w:p w14:paraId="1E20867A" w14:textId="2DF74E72" w:rsidR="00F03ADC" w:rsidDel="007A5C0C" w:rsidRDefault="00F03ADC">
      <w:pPr>
        <w:pStyle w:val="TableofFigures"/>
        <w:rPr>
          <w:del w:id="329" w:author="Alwyn Williams" w:date="2019-10-15T17:00:00Z"/>
          <w:rFonts w:eastAsiaTheme="minorEastAsia"/>
          <w:i w:val="0"/>
          <w:noProof/>
          <w:lang w:eastAsia="en-GB"/>
        </w:rPr>
      </w:pPr>
      <w:del w:id="330" w:author="Alwyn Williams" w:date="2019-10-15T17:00:00Z">
        <w:r w:rsidDel="007A5C0C">
          <w:rPr>
            <w:noProof/>
          </w:rPr>
          <w:delText>Figure 7</w:delText>
        </w:r>
        <w:r w:rsidDel="007A5C0C">
          <w:rPr>
            <w:rFonts w:eastAsiaTheme="minorEastAsia"/>
            <w:i w:val="0"/>
            <w:noProof/>
            <w:lang w:eastAsia="en-GB"/>
          </w:rPr>
          <w:tab/>
        </w:r>
        <w:r w:rsidDel="007A5C0C">
          <w:rPr>
            <w:noProof/>
          </w:rPr>
          <w:delText>Figure 2 Convolution at t = 0</w:delText>
        </w:r>
        <w:r w:rsidDel="007A5C0C">
          <w:rPr>
            <w:noProof/>
          </w:rPr>
          <w:tab/>
          <w:delText>12</w:delText>
        </w:r>
      </w:del>
    </w:p>
    <w:p w14:paraId="60D3C8F7" w14:textId="3F7BE2DB" w:rsidR="00F03ADC" w:rsidDel="007A5C0C" w:rsidRDefault="00F03ADC">
      <w:pPr>
        <w:pStyle w:val="TableofFigures"/>
        <w:rPr>
          <w:del w:id="331" w:author="Alwyn Williams" w:date="2019-10-15T17:00:00Z"/>
          <w:rFonts w:eastAsiaTheme="minorEastAsia"/>
          <w:i w:val="0"/>
          <w:noProof/>
          <w:lang w:eastAsia="en-GB"/>
        </w:rPr>
      </w:pPr>
      <w:del w:id="332" w:author="Alwyn Williams" w:date="2019-10-15T17:00:00Z">
        <w:r w:rsidDel="007A5C0C">
          <w:rPr>
            <w:noProof/>
          </w:rPr>
          <w:delText>Figure 8</w:delText>
        </w:r>
        <w:r w:rsidDel="007A5C0C">
          <w:rPr>
            <w:rFonts w:eastAsiaTheme="minorEastAsia"/>
            <w:i w:val="0"/>
            <w:noProof/>
            <w:lang w:eastAsia="en-GB"/>
          </w:rPr>
          <w:tab/>
        </w:r>
        <w:r w:rsidDel="007A5C0C">
          <w:rPr>
            <w:noProof/>
          </w:rPr>
          <w:delText>Figure 3 Convolution at t = 1</w:delText>
        </w:r>
        <w:r w:rsidDel="007A5C0C">
          <w:rPr>
            <w:noProof/>
          </w:rPr>
          <w:tab/>
          <w:delText>12</w:delText>
        </w:r>
      </w:del>
    </w:p>
    <w:p w14:paraId="37D192FC" w14:textId="4FF51386" w:rsidR="00F03ADC" w:rsidDel="007A5C0C" w:rsidRDefault="00F03ADC">
      <w:pPr>
        <w:pStyle w:val="TableofFigures"/>
        <w:rPr>
          <w:del w:id="333" w:author="Alwyn Williams" w:date="2019-10-15T17:00:00Z"/>
          <w:rFonts w:eastAsiaTheme="minorEastAsia"/>
          <w:i w:val="0"/>
          <w:noProof/>
          <w:lang w:eastAsia="en-GB"/>
        </w:rPr>
      </w:pPr>
      <w:del w:id="334" w:author="Alwyn Williams" w:date="2019-10-15T17:00:00Z">
        <w:r w:rsidDel="007A5C0C">
          <w:rPr>
            <w:noProof/>
          </w:rPr>
          <w:delText>Figure 9</w:delText>
        </w:r>
        <w:r w:rsidDel="007A5C0C">
          <w:rPr>
            <w:rFonts w:eastAsiaTheme="minorEastAsia"/>
            <w:i w:val="0"/>
            <w:noProof/>
            <w:lang w:eastAsia="en-GB"/>
          </w:rPr>
          <w:tab/>
        </w:r>
        <w:r w:rsidDel="007A5C0C">
          <w:rPr>
            <w:noProof/>
          </w:rPr>
          <w:delText>Figure 4 Convolution a t = 2</w:delText>
        </w:r>
        <w:r w:rsidDel="007A5C0C">
          <w:rPr>
            <w:noProof/>
          </w:rPr>
          <w:tab/>
          <w:delText>13</w:delText>
        </w:r>
      </w:del>
    </w:p>
    <w:p w14:paraId="7E008C8F" w14:textId="37F32513" w:rsidR="00F03ADC" w:rsidDel="007A5C0C" w:rsidRDefault="00F03ADC">
      <w:pPr>
        <w:pStyle w:val="TableofFigures"/>
        <w:rPr>
          <w:del w:id="335" w:author="Alwyn Williams" w:date="2019-10-15T17:00:00Z"/>
          <w:rFonts w:eastAsiaTheme="minorEastAsia"/>
          <w:i w:val="0"/>
          <w:noProof/>
          <w:lang w:eastAsia="en-GB"/>
        </w:rPr>
      </w:pPr>
      <w:del w:id="336" w:author="Alwyn Williams" w:date="2019-10-15T17:00:00Z">
        <w:r w:rsidDel="007A5C0C">
          <w:rPr>
            <w:noProof/>
          </w:rPr>
          <w:delText>Figure 10</w:delText>
        </w:r>
        <w:r w:rsidDel="007A5C0C">
          <w:rPr>
            <w:rFonts w:eastAsiaTheme="minorEastAsia"/>
            <w:i w:val="0"/>
            <w:noProof/>
            <w:lang w:eastAsia="en-GB"/>
          </w:rPr>
          <w:tab/>
        </w:r>
        <w:r w:rsidDel="007A5C0C">
          <w:rPr>
            <w:noProof/>
          </w:rPr>
          <w:delText>Figure 5 Convolution at t = 3</w:delText>
        </w:r>
        <w:r w:rsidDel="007A5C0C">
          <w:rPr>
            <w:noProof/>
          </w:rPr>
          <w:tab/>
          <w:delText>13</w:delText>
        </w:r>
      </w:del>
    </w:p>
    <w:p w14:paraId="761D40EF" w14:textId="42C7B52B" w:rsidR="00F03ADC" w:rsidDel="007A5C0C" w:rsidRDefault="00F03ADC">
      <w:pPr>
        <w:pStyle w:val="TableofFigures"/>
        <w:rPr>
          <w:del w:id="337" w:author="Alwyn Williams" w:date="2019-10-15T17:00:00Z"/>
          <w:rFonts w:eastAsiaTheme="minorEastAsia"/>
          <w:i w:val="0"/>
          <w:noProof/>
          <w:lang w:eastAsia="en-GB"/>
        </w:rPr>
      </w:pPr>
      <w:del w:id="338" w:author="Alwyn Williams" w:date="2019-10-15T17:00:00Z">
        <w:r w:rsidDel="007A5C0C">
          <w:rPr>
            <w:noProof/>
          </w:rPr>
          <w:delText>Figure 11</w:delText>
        </w:r>
        <w:r w:rsidDel="007A5C0C">
          <w:rPr>
            <w:rFonts w:eastAsiaTheme="minorEastAsia"/>
            <w:i w:val="0"/>
            <w:noProof/>
            <w:lang w:eastAsia="en-GB"/>
          </w:rPr>
          <w:tab/>
        </w:r>
        <w:r w:rsidDel="007A5C0C">
          <w:rPr>
            <w:noProof/>
          </w:rPr>
          <w:delText>Figure 6 Convolution at t = 9 showing a maximum value at t = 7</w:delText>
        </w:r>
        <w:r w:rsidDel="007A5C0C">
          <w:rPr>
            <w:noProof/>
          </w:rPr>
          <w:tab/>
          <w:delText>14</w:delText>
        </w:r>
      </w:del>
    </w:p>
    <w:p w14:paraId="5B50FBBF" w14:textId="074D5D8F" w:rsidR="00F03ADC" w:rsidDel="007A5C0C" w:rsidRDefault="00F03ADC">
      <w:pPr>
        <w:pStyle w:val="TableofFigures"/>
        <w:rPr>
          <w:del w:id="339" w:author="Alwyn Williams" w:date="2019-10-15T17:00:00Z"/>
          <w:rFonts w:eastAsiaTheme="minorEastAsia"/>
          <w:i w:val="0"/>
          <w:noProof/>
          <w:lang w:eastAsia="en-GB"/>
        </w:rPr>
      </w:pPr>
      <w:del w:id="340" w:author="Alwyn Williams" w:date="2019-10-15T17:00:00Z">
        <w:r w:rsidDel="007A5C0C">
          <w:rPr>
            <w:noProof/>
          </w:rPr>
          <w:delText>Figure 12</w:delText>
        </w:r>
        <w:r w:rsidDel="007A5C0C">
          <w:rPr>
            <w:rFonts w:eastAsiaTheme="minorEastAsia"/>
            <w:i w:val="0"/>
            <w:noProof/>
            <w:lang w:eastAsia="en-GB"/>
          </w:rPr>
          <w:tab/>
        </w:r>
        <w:r w:rsidDel="007A5C0C">
          <w:rPr>
            <w:noProof/>
          </w:rPr>
          <w:delText>Figure 7 Continuous graph of flash profile I(t) and convolution product</w:delText>
        </w:r>
        <w:r w:rsidDel="007A5C0C">
          <w:rPr>
            <w:noProof/>
          </w:rPr>
          <w:tab/>
          <w:delText>14</w:delText>
        </w:r>
      </w:del>
    </w:p>
    <w:p w14:paraId="2C736EA3" w14:textId="72CFA5B5" w:rsidR="00C6783B" w:rsidDel="00F03ADC" w:rsidRDefault="00C6783B">
      <w:pPr>
        <w:pStyle w:val="TableofFigures"/>
        <w:rPr>
          <w:del w:id="341" w:author="Alwyn Williams" w:date="2019-10-15T16:55:00Z"/>
          <w:rFonts w:eastAsiaTheme="minorEastAsia"/>
          <w:i w:val="0"/>
          <w:noProof/>
          <w:lang w:eastAsia="en-GB"/>
        </w:rPr>
      </w:pPr>
      <w:del w:id="342" w:author="Alwyn Williams" w:date="2019-10-15T16:55:00Z">
        <w:r w:rsidDel="00F03ADC">
          <w:rPr>
            <w:noProof/>
          </w:rPr>
          <w:delText>Figure 1</w:delText>
        </w:r>
        <w:r w:rsidDel="00F03ADC">
          <w:rPr>
            <w:rFonts w:eastAsiaTheme="minorEastAsia"/>
            <w:i w:val="0"/>
            <w:noProof/>
            <w:lang w:eastAsia="en-GB"/>
          </w:rPr>
          <w:tab/>
        </w:r>
        <w:r w:rsidDel="00F03ADC">
          <w:rPr>
            <w:noProof/>
          </w:rPr>
          <w:delText>Graphical representation of the Modified Allard Method Visual System Response Function, q(t), for different values of a. Negative values of t result in a value of 0 for q(t).</w:delText>
        </w:r>
        <w:r w:rsidDel="00F03ADC">
          <w:rPr>
            <w:noProof/>
          </w:rPr>
          <w:tab/>
          <w:delText>7</w:delText>
        </w:r>
      </w:del>
    </w:p>
    <w:p w14:paraId="63683C4E" w14:textId="6A24D3E5" w:rsidR="00C6783B" w:rsidDel="00F03ADC" w:rsidRDefault="00C6783B">
      <w:pPr>
        <w:pStyle w:val="TableofFigures"/>
        <w:rPr>
          <w:del w:id="343" w:author="Alwyn Williams" w:date="2019-10-15T16:55:00Z"/>
          <w:rFonts w:eastAsiaTheme="minorEastAsia"/>
          <w:i w:val="0"/>
          <w:noProof/>
          <w:lang w:eastAsia="en-GB"/>
        </w:rPr>
      </w:pPr>
      <w:del w:id="344" w:author="Alwyn Williams" w:date="2019-10-15T16:55:00Z">
        <w:r w:rsidDel="00F03ADC">
          <w:rPr>
            <w:noProof/>
          </w:rPr>
          <w:delText>Figure 2</w:delText>
        </w:r>
        <w:r w:rsidDel="00F03ADC">
          <w:rPr>
            <w:rFonts w:eastAsiaTheme="minorEastAsia"/>
            <w:i w:val="0"/>
            <w:noProof/>
            <w:lang w:eastAsia="en-GB"/>
          </w:rPr>
          <w:tab/>
        </w:r>
        <w:r w:rsidDel="00F03ADC">
          <w:rPr>
            <w:noProof/>
          </w:rPr>
          <w:delText>Flash profile with resultant convolution using the Modified Allard Method</w:delText>
        </w:r>
        <w:r w:rsidDel="00F03ADC">
          <w:rPr>
            <w:noProof/>
          </w:rPr>
          <w:tab/>
          <w:delText>8</w:delText>
        </w:r>
      </w:del>
    </w:p>
    <w:p w14:paraId="30DE550D" w14:textId="141571E7" w:rsidR="00C6783B" w:rsidDel="00F03ADC" w:rsidRDefault="00C6783B">
      <w:pPr>
        <w:pStyle w:val="TableofFigures"/>
        <w:rPr>
          <w:del w:id="345" w:author="Alwyn Williams" w:date="2019-10-15T16:55:00Z"/>
          <w:rFonts w:eastAsiaTheme="minorEastAsia"/>
          <w:i w:val="0"/>
          <w:noProof/>
          <w:lang w:eastAsia="en-GB"/>
        </w:rPr>
      </w:pPr>
      <w:del w:id="346" w:author="Alwyn Williams" w:date="2019-10-15T16:55:00Z">
        <w:r w:rsidDel="00F03ADC">
          <w:rPr>
            <w:noProof/>
          </w:rPr>
          <w:delText>Figure 3</w:delText>
        </w:r>
        <w:r w:rsidDel="00F03ADC">
          <w:rPr>
            <w:rFonts w:eastAsiaTheme="minorEastAsia"/>
            <w:i w:val="0"/>
            <w:noProof/>
            <w:lang w:eastAsia="en-GB"/>
          </w:rPr>
          <w:tab/>
        </w:r>
        <w:r w:rsidDel="00F03ADC">
          <w:rPr>
            <w:noProof/>
          </w:rPr>
          <w:delText>Creating flash shapes with PWM</w:delText>
        </w:r>
        <w:r w:rsidDel="00F03ADC">
          <w:rPr>
            <w:noProof/>
          </w:rPr>
          <w:tab/>
          <w:delText>9</w:delText>
        </w:r>
      </w:del>
    </w:p>
    <w:p w14:paraId="5C71AFF5" w14:textId="1BBE820F" w:rsidR="00C6783B" w:rsidDel="00F03ADC" w:rsidRDefault="00C6783B">
      <w:pPr>
        <w:pStyle w:val="TableofFigures"/>
        <w:rPr>
          <w:del w:id="347" w:author="Alwyn Williams" w:date="2019-10-15T16:55:00Z"/>
          <w:rFonts w:eastAsiaTheme="minorEastAsia"/>
          <w:i w:val="0"/>
          <w:noProof/>
          <w:lang w:eastAsia="en-GB"/>
        </w:rPr>
      </w:pPr>
      <w:del w:id="348" w:author="Alwyn Williams" w:date="2019-10-15T16:55:00Z">
        <w:r w:rsidDel="00F03ADC">
          <w:rPr>
            <w:noProof/>
          </w:rPr>
          <w:delText>Figure 4</w:delText>
        </w:r>
        <w:r w:rsidDel="00F03ADC">
          <w:rPr>
            <w:rFonts w:eastAsiaTheme="minorEastAsia"/>
            <w:i w:val="0"/>
            <w:noProof/>
            <w:lang w:eastAsia="en-GB"/>
          </w:rPr>
          <w:tab/>
        </w:r>
        <w:r w:rsidDel="00F03ADC">
          <w:rPr>
            <w:noProof/>
          </w:rPr>
          <w:delText>Difference between peak intensity and flash shape peak</w:delText>
        </w:r>
        <w:r w:rsidDel="00F03ADC">
          <w:rPr>
            <w:noProof/>
          </w:rPr>
          <w:tab/>
          <w:delText>9</w:delText>
        </w:r>
      </w:del>
    </w:p>
    <w:p w14:paraId="10783AD9" w14:textId="6B0072EF" w:rsidR="00C6783B" w:rsidDel="00F03ADC" w:rsidRDefault="00C6783B">
      <w:pPr>
        <w:pStyle w:val="TableofFigures"/>
        <w:rPr>
          <w:del w:id="349" w:author="Alwyn Williams" w:date="2019-10-15T16:55:00Z"/>
          <w:rFonts w:eastAsiaTheme="minorEastAsia"/>
          <w:i w:val="0"/>
          <w:noProof/>
          <w:lang w:eastAsia="en-GB"/>
        </w:rPr>
      </w:pPr>
      <w:del w:id="350" w:author="Alwyn Williams" w:date="2019-10-15T16:55:00Z">
        <w:r w:rsidDel="00F03ADC">
          <w:rPr>
            <w:noProof/>
          </w:rPr>
          <w:delText>Figure 5</w:delText>
        </w:r>
        <w:r w:rsidDel="00F03ADC">
          <w:rPr>
            <w:rFonts w:eastAsiaTheme="minorEastAsia"/>
            <w:i w:val="0"/>
            <w:noProof/>
            <w:lang w:eastAsia="en-GB"/>
          </w:rPr>
          <w:tab/>
        </w:r>
        <w:r w:rsidDel="00F03ADC">
          <w:rPr>
            <w:noProof/>
          </w:rPr>
          <w:delText>Plot of intensity against time, I(t), and visual impulse function, q(t)</w:delText>
        </w:r>
        <w:r w:rsidDel="00F03ADC">
          <w:rPr>
            <w:noProof/>
          </w:rPr>
          <w:tab/>
          <w:delText>11</w:delText>
        </w:r>
      </w:del>
    </w:p>
    <w:p w14:paraId="6F765F6F" w14:textId="2D13AFB6" w:rsidR="00C6783B" w:rsidDel="00F03ADC" w:rsidRDefault="00C6783B">
      <w:pPr>
        <w:pStyle w:val="TableofFigures"/>
        <w:rPr>
          <w:del w:id="351" w:author="Alwyn Williams" w:date="2019-10-15T16:55:00Z"/>
          <w:rFonts w:eastAsiaTheme="minorEastAsia"/>
          <w:i w:val="0"/>
          <w:noProof/>
          <w:lang w:eastAsia="en-GB"/>
        </w:rPr>
      </w:pPr>
      <w:del w:id="352" w:author="Alwyn Williams" w:date="2019-10-15T16:55:00Z">
        <w:r w:rsidDel="00F03ADC">
          <w:rPr>
            <w:noProof/>
          </w:rPr>
          <w:delText>Figure 6</w:delText>
        </w:r>
        <w:r w:rsidDel="00F03ADC">
          <w:rPr>
            <w:rFonts w:eastAsiaTheme="minorEastAsia"/>
            <w:i w:val="0"/>
            <w:noProof/>
            <w:lang w:eastAsia="en-GB"/>
          </w:rPr>
          <w:tab/>
        </w:r>
        <w:r w:rsidDel="00F03ADC">
          <w:rPr>
            <w:noProof/>
          </w:rPr>
          <w:delText>Histograms of flash profile, I(t), and the visual response function, q(t)</w:delText>
        </w:r>
        <w:r w:rsidDel="00F03ADC">
          <w:rPr>
            <w:noProof/>
          </w:rPr>
          <w:tab/>
          <w:delText>11</w:delText>
        </w:r>
      </w:del>
    </w:p>
    <w:p w14:paraId="2B3825E7" w14:textId="68304ACF" w:rsidR="00C6783B" w:rsidDel="00F03ADC" w:rsidRDefault="00C6783B">
      <w:pPr>
        <w:pStyle w:val="TableofFigures"/>
        <w:rPr>
          <w:del w:id="353" w:author="Alwyn Williams" w:date="2019-10-15T16:55:00Z"/>
          <w:rFonts w:eastAsiaTheme="minorEastAsia"/>
          <w:i w:val="0"/>
          <w:noProof/>
          <w:lang w:eastAsia="en-GB"/>
        </w:rPr>
      </w:pPr>
      <w:del w:id="354" w:author="Alwyn Williams" w:date="2019-10-15T16:55:00Z">
        <w:r w:rsidDel="00F03ADC">
          <w:rPr>
            <w:noProof/>
          </w:rPr>
          <w:delText>Figure 7</w:delText>
        </w:r>
        <w:r w:rsidDel="00F03ADC">
          <w:rPr>
            <w:rFonts w:eastAsiaTheme="minorEastAsia"/>
            <w:i w:val="0"/>
            <w:noProof/>
            <w:lang w:eastAsia="en-GB"/>
          </w:rPr>
          <w:tab/>
        </w:r>
        <w:r w:rsidDel="00F03ADC">
          <w:rPr>
            <w:noProof/>
          </w:rPr>
          <w:delText>Figure 2 Convolution at t = 0</w:delText>
        </w:r>
        <w:r w:rsidDel="00F03ADC">
          <w:rPr>
            <w:noProof/>
          </w:rPr>
          <w:tab/>
          <w:delText>12</w:delText>
        </w:r>
      </w:del>
    </w:p>
    <w:p w14:paraId="2412DD12" w14:textId="1BD5A6A2" w:rsidR="00C6783B" w:rsidDel="00F03ADC" w:rsidRDefault="00C6783B">
      <w:pPr>
        <w:pStyle w:val="TableofFigures"/>
        <w:rPr>
          <w:del w:id="355" w:author="Alwyn Williams" w:date="2019-10-15T16:55:00Z"/>
          <w:rFonts w:eastAsiaTheme="minorEastAsia"/>
          <w:i w:val="0"/>
          <w:noProof/>
          <w:lang w:eastAsia="en-GB"/>
        </w:rPr>
      </w:pPr>
      <w:del w:id="356" w:author="Alwyn Williams" w:date="2019-10-15T16:55:00Z">
        <w:r w:rsidDel="00F03ADC">
          <w:rPr>
            <w:noProof/>
          </w:rPr>
          <w:delText>Figure 8</w:delText>
        </w:r>
        <w:r w:rsidDel="00F03ADC">
          <w:rPr>
            <w:rFonts w:eastAsiaTheme="minorEastAsia"/>
            <w:i w:val="0"/>
            <w:noProof/>
            <w:lang w:eastAsia="en-GB"/>
          </w:rPr>
          <w:tab/>
        </w:r>
        <w:r w:rsidDel="00F03ADC">
          <w:rPr>
            <w:noProof/>
          </w:rPr>
          <w:delText>Figure 3 Convolution at t = 1</w:delText>
        </w:r>
        <w:r w:rsidDel="00F03ADC">
          <w:rPr>
            <w:noProof/>
          </w:rPr>
          <w:tab/>
          <w:delText>12</w:delText>
        </w:r>
      </w:del>
    </w:p>
    <w:p w14:paraId="02B7C054" w14:textId="0B86714B" w:rsidR="00C6783B" w:rsidDel="00F03ADC" w:rsidRDefault="00C6783B">
      <w:pPr>
        <w:pStyle w:val="TableofFigures"/>
        <w:rPr>
          <w:del w:id="357" w:author="Alwyn Williams" w:date="2019-10-15T16:55:00Z"/>
          <w:rFonts w:eastAsiaTheme="minorEastAsia"/>
          <w:i w:val="0"/>
          <w:noProof/>
          <w:lang w:eastAsia="en-GB"/>
        </w:rPr>
      </w:pPr>
      <w:del w:id="358" w:author="Alwyn Williams" w:date="2019-10-15T16:55:00Z">
        <w:r w:rsidDel="00F03ADC">
          <w:rPr>
            <w:noProof/>
          </w:rPr>
          <w:delText>Figure 9</w:delText>
        </w:r>
        <w:r w:rsidDel="00F03ADC">
          <w:rPr>
            <w:rFonts w:eastAsiaTheme="minorEastAsia"/>
            <w:i w:val="0"/>
            <w:noProof/>
            <w:lang w:eastAsia="en-GB"/>
          </w:rPr>
          <w:tab/>
        </w:r>
        <w:r w:rsidDel="00F03ADC">
          <w:rPr>
            <w:noProof/>
          </w:rPr>
          <w:delText>Figure 4 Convolution a t = 2</w:delText>
        </w:r>
        <w:r w:rsidDel="00F03ADC">
          <w:rPr>
            <w:noProof/>
          </w:rPr>
          <w:tab/>
          <w:delText>13</w:delText>
        </w:r>
      </w:del>
    </w:p>
    <w:p w14:paraId="5E5A0040" w14:textId="6C4E34B8" w:rsidR="00C6783B" w:rsidDel="00F03ADC" w:rsidRDefault="00C6783B">
      <w:pPr>
        <w:pStyle w:val="TableofFigures"/>
        <w:rPr>
          <w:del w:id="359" w:author="Alwyn Williams" w:date="2019-10-15T16:55:00Z"/>
          <w:rFonts w:eastAsiaTheme="minorEastAsia"/>
          <w:i w:val="0"/>
          <w:noProof/>
          <w:lang w:eastAsia="en-GB"/>
        </w:rPr>
      </w:pPr>
      <w:del w:id="360" w:author="Alwyn Williams" w:date="2019-10-15T16:55:00Z">
        <w:r w:rsidDel="00F03ADC">
          <w:rPr>
            <w:noProof/>
          </w:rPr>
          <w:delText>Figure 10</w:delText>
        </w:r>
        <w:r w:rsidDel="00F03ADC">
          <w:rPr>
            <w:rFonts w:eastAsiaTheme="minorEastAsia"/>
            <w:i w:val="0"/>
            <w:noProof/>
            <w:lang w:eastAsia="en-GB"/>
          </w:rPr>
          <w:tab/>
        </w:r>
        <w:r w:rsidDel="00F03ADC">
          <w:rPr>
            <w:noProof/>
          </w:rPr>
          <w:delText>Figure 5 Convolution at t = 3</w:delText>
        </w:r>
        <w:r w:rsidDel="00F03ADC">
          <w:rPr>
            <w:noProof/>
          </w:rPr>
          <w:tab/>
          <w:delText>13</w:delText>
        </w:r>
      </w:del>
    </w:p>
    <w:p w14:paraId="3DC877C3" w14:textId="5463A83E" w:rsidR="00C6783B" w:rsidDel="00F03ADC" w:rsidRDefault="00C6783B">
      <w:pPr>
        <w:pStyle w:val="TableofFigures"/>
        <w:rPr>
          <w:del w:id="361" w:author="Alwyn Williams" w:date="2019-10-15T16:55:00Z"/>
          <w:rFonts w:eastAsiaTheme="minorEastAsia"/>
          <w:i w:val="0"/>
          <w:noProof/>
          <w:lang w:eastAsia="en-GB"/>
        </w:rPr>
      </w:pPr>
      <w:del w:id="362" w:author="Alwyn Williams" w:date="2019-10-15T16:55:00Z">
        <w:r w:rsidDel="00F03ADC">
          <w:rPr>
            <w:noProof/>
          </w:rPr>
          <w:delText>Figure 11</w:delText>
        </w:r>
        <w:r w:rsidDel="00F03ADC">
          <w:rPr>
            <w:rFonts w:eastAsiaTheme="minorEastAsia"/>
            <w:i w:val="0"/>
            <w:noProof/>
            <w:lang w:eastAsia="en-GB"/>
          </w:rPr>
          <w:tab/>
        </w:r>
        <w:r w:rsidDel="00F03ADC">
          <w:rPr>
            <w:noProof/>
          </w:rPr>
          <w:delText>Figure 6 Convolution at t = 9 showing a maximum value at t = 7</w:delText>
        </w:r>
        <w:r w:rsidDel="00F03ADC">
          <w:rPr>
            <w:noProof/>
          </w:rPr>
          <w:tab/>
          <w:delText>14</w:delText>
        </w:r>
      </w:del>
    </w:p>
    <w:p w14:paraId="4EA73C85" w14:textId="5F304E80" w:rsidR="00C6783B" w:rsidDel="00F03ADC" w:rsidRDefault="00C6783B">
      <w:pPr>
        <w:pStyle w:val="TableofFigures"/>
        <w:rPr>
          <w:del w:id="363" w:author="Alwyn Williams" w:date="2019-10-15T16:55:00Z"/>
          <w:rFonts w:eastAsiaTheme="minorEastAsia"/>
          <w:i w:val="0"/>
          <w:noProof/>
          <w:lang w:eastAsia="en-GB"/>
        </w:rPr>
      </w:pPr>
      <w:del w:id="364" w:author="Alwyn Williams" w:date="2019-10-15T16:55:00Z">
        <w:r w:rsidDel="00F03ADC">
          <w:rPr>
            <w:noProof/>
          </w:rPr>
          <w:delText>Figure 12</w:delText>
        </w:r>
        <w:r w:rsidDel="00F03ADC">
          <w:rPr>
            <w:rFonts w:eastAsiaTheme="minorEastAsia"/>
            <w:i w:val="0"/>
            <w:noProof/>
            <w:lang w:eastAsia="en-GB"/>
          </w:rPr>
          <w:tab/>
        </w:r>
        <w:r w:rsidDel="00F03ADC">
          <w:rPr>
            <w:noProof/>
          </w:rPr>
          <w:delText>Figure 7 Continuous graph of flash profile I(t) and convolution product</w:delText>
        </w:r>
        <w:r w:rsidDel="00F03ADC">
          <w:rPr>
            <w:noProof/>
          </w:rPr>
          <w:tab/>
          <w:delText>14</w:delText>
        </w:r>
      </w:del>
    </w:p>
    <w:p w14:paraId="35ED5E73" w14:textId="3A24AFA7" w:rsidR="00DD7394" w:rsidDel="00C6783B" w:rsidRDefault="00DD7394">
      <w:pPr>
        <w:pStyle w:val="TableofFigures"/>
        <w:rPr>
          <w:del w:id="365" w:author="Alwyn Williams" w:date="2019-10-15T15:30:00Z"/>
          <w:rFonts w:eastAsiaTheme="minorEastAsia"/>
          <w:i w:val="0"/>
          <w:noProof/>
          <w:lang w:val="en-IE" w:eastAsia="en-IE"/>
        </w:rPr>
      </w:pPr>
      <w:del w:id="366" w:author="Alwyn Williams" w:date="2019-10-15T15:30:00Z">
        <w:r w:rsidDel="00C6783B">
          <w:rPr>
            <w:noProof/>
          </w:rPr>
          <w:delText>Figure 1</w:delText>
        </w:r>
        <w:r w:rsidDel="00C6783B">
          <w:rPr>
            <w:rFonts w:eastAsiaTheme="minorEastAsia"/>
            <w:i w:val="0"/>
            <w:noProof/>
            <w:lang w:val="en-IE" w:eastAsia="en-IE"/>
          </w:rPr>
          <w:tab/>
        </w:r>
        <w:r w:rsidDel="00C6783B">
          <w:rPr>
            <w:noProof/>
          </w:rPr>
          <w:delText>Graphical representation of the Modified Allard Method Visual System Response Function, q(t), for different values of a. Negative values of t result in a value of 0 for q(t).</w:delText>
        </w:r>
        <w:r w:rsidDel="00C6783B">
          <w:rPr>
            <w:noProof/>
          </w:rPr>
          <w:tab/>
          <w:delText>6</w:delText>
        </w:r>
      </w:del>
    </w:p>
    <w:p w14:paraId="6E4D3BEA" w14:textId="72FBAEB0" w:rsidR="00DD7394" w:rsidDel="00C6783B" w:rsidRDefault="00DD7394">
      <w:pPr>
        <w:pStyle w:val="TableofFigures"/>
        <w:rPr>
          <w:del w:id="367" w:author="Alwyn Williams" w:date="2019-10-15T15:30:00Z"/>
          <w:rFonts w:eastAsiaTheme="minorEastAsia"/>
          <w:i w:val="0"/>
          <w:noProof/>
          <w:lang w:val="en-IE" w:eastAsia="en-IE"/>
        </w:rPr>
      </w:pPr>
      <w:del w:id="368" w:author="Alwyn Williams" w:date="2019-10-15T15:30:00Z">
        <w:r w:rsidDel="00C6783B">
          <w:rPr>
            <w:noProof/>
          </w:rPr>
          <w:delText>Figure 2</w:delText>
        </w:r>
        <w:r w:rsidDel="00C6783B">
          <w:rPr>
            <w:rFonts w:eastAsiaTheme="minorEastAsia"/>
            <w:i w:val="0"/>
            <w:noProof/>
            <w:lang w:val="en-IE" w:eastAsia="en-IE"/>
          </w:rPr>
          <w:tab/>
        </w:r>
        <w:r w:rsidDel="00C6783B">
          <w:rPr>
            <w:noProof/>
          </w:rPr>
          <w:delText>Flash profile with resultant convolution using the Modified Allard Method</w:delText>
        </w:r>
        <w:r w:rsidDel="00C6783B">
          <w:rPr>
            <w:noProof/>
          </w:rPr>
          <w:tab/>
          <w:delText>7</w:delText>
        </w:r>
      </w:del>
    </w:p>
    <w:p w14:paraId="24006D8E" w14:textId="54BA68D9" w:rsidR="00DD7394" w:rsidDel="00C6783B" w:rsidRDefault="00DD7394">
      <w:pPr>
        <w:pStyle w:val="TableofFigures"/>
        <w:rPr>
          <w:del w:id="369" w:author="Alwyn Williams" w:date="2019-10-15T15:30:00Z"/>
          <w:rFonts w:eastAsiaTheme="minorEastAsia"/>
          <w:i w:val="0"/>
          <w:noProof/>
          <w:lang w:val="en-IE" w:eastAsia="en-IE"/>
        </w:rPr>
      </w:pPr>
      <w:del w:id="370" w:author="Alwyn Williams" w:date="2019-10-15T15:30:00Z">
        <w:r w:rsidDel="00C6783B">
          <w:rPr>
            <w:noProof/>
          </w:rPr>
          <w:delText>Figure 3</w:delText>
        </w:r>
        <w:r w:rsidDel="00C6783B">
          <w:rPr>
            <w:rFonts w:eastAsiaTheme="minorEastAsia"/>
            <w:i w:val="0"/>
            <w:noProof/>
            <w:lang w:val="en-IE" w:eastAsia="en-IE"/>
          </w:rPr>
          <w:tab/>
        </w:r>
        <w:r w:rsidDel="00C6783B">
          <w:rPr>
            <w:noProof/>
          </w:rPr>
          <w:delText>Plot of intensity against time, I(t), and visual impulse function, q(t)</w:delText>
        </w:r>
        <w:r w:rsidDel="00C6783B">
          <w:rPr>
            <w:noProof/>
          </w:rPr>
          <w:tab/>
          <w:delText>9</w:delText>
        </w:r>
      </w:del>
    </w:p>
    <w:p w14:paraId="3F77A9A4" w14:textId="4254B2CC" w:rsidR="00DD7394" w:rsidDel="00C6783B" w:rsidRDefault="00DD7394">
      <w:pPr>
        <w:pStyle w:val="TableofFigures"/>
        <w:rPr>
          <w:del w:id="371" w:author="Alwyn Williams" w:date="2019-10-15T15:30:00Z"/>
          <w:rFonts w:eastAsiaTheme="minorEastAsia"/>
          <w:i w:val="0"/>
          <w:noProof/>
          <w:lang w:val="en-IE" w:eastAsia="en-IE"/>
        </w:rPr>
      </w:pPr>
      <w:del w:id="372" w:author="Alwyn Williams" w:date="2019-10-15T15:30:00Z">
        <w:r w:rsidDel="00C6783B">
          <w:rPr>
            <w:noProof/>
          </w:rPr>
          <w:delText>Figure 4</w:delText>
        </w:r>
        <w:r w:rsidDel="00C6783B">
          <w:rPr>
            <w:rFonts w:eastAsiaTheme="minorEastAsia"/>
            <w:i w:val="0"/>
            <w:noProof/>
            <w:lang w:val="en-IE" w:eastAsia="en-IE"/>
          </w:rPr>
          <w:tab/>
        </w:r>
        <w:r w:rsidDel="00C6783B">
          <w:rPr>
            <w:noProof/>
          </w:rPr>
          <w:delText>Histograms of flash profile, I(t), and the visual response function, q(t)</w:delText>
        </w:r>
        <w:r w:rsidDel="00C6783B">
          <w:rPr>
            <w:noProof/>
          </w:rPr>
          <w:tab/>
          <w:delText>9</w:delText>
        </w:r>
      </w:del>
    </w:p>
    <w:p w14:paraId="6CB3D63C" w14:textId="7E71CE3F" w:rsidR="00DD7394" w:rsidRPr="00565579" w:rsidDel="00C6783B" w:rsidRDefault="00DD7394">
      <w:pPr>
        <w:pStyle w:val="TableofFigures"/>
        <w:rPr>
          <w:del w:id="373" w:author="Alwyn Williams" w:date="2019-10-15T15:30:00Z"/>
          <w:rFonts w:eastAsiaTheme="minorEastAsia"/>
          <w:i w:val="0"/>
          <w:noProof/>
          <w:lang w:val="fr-FR" w:eastAsia="en-IE"/>
        </w:rPr>
      </w:pPr>
      <w:del w:id="374" w:author="Alwyn Williams" w:date="2019-10-15T15:30:00Z">
        <w:r w:rsidRPr="00565579" w:rsidDel="00C6783B">
          <w:rPr>
            <w:noProof/>
            <w:lang w:val="fr-FR"/>
          </w:rPr>
          <w:delText>Figure 5</w:delText>
        </w:r>
        <w:r w:rsidRPr="00565579" w:rsidDel="00C6783B">
          <w:rPr>
            <w:rFonts w:eastAsiaTheme="minorEastAsia"/>
            <w:i w:val="0"/>
            <w:noProof/>
            <w:lang w:val="fr-FR" w:eastAsia="en-IE"/>
          </w:rPr>
          <w:tab/>
        </w:r>
        <w:r w:rsidRPr="00565579" w:rsidDel="00C6783B">
          <w:rPr>
            <w:noProof/>
            <w:lang w:val="fr-FR"/>
          </w:rPr>
          <w:delText>Figure 5 Convolution at t = 0</w:delText>
        </w:r>
        <w:r w:rsidRPr="00565579" w:rsidDel="00C6783B">
          <w:rPr>
            <w:noProof/>
            <w:lang w:val="fr-FR"/>
          </w:rPr>
          <w:tab/>
          <w:delText>10</w:delText>
        </w:r>
      </w:del>
    </w:p>
    <w:p w14:paraId="4A2EBDF2" w14:textId="674A897D" w:rsidR="00DD7394" w:rsidRPr="00565579" w:rsidDel="00C6783B" w:rsidRDefault="00DD7394">
      <w:pPr>
        <w:pStyle w:val="TableofFigures"/>
        <w:rPr>
          <w:del w:id="375" w:author="Alwyn Williams" w:date="2019-10-15T15:30:00Z"/>
          <w:rFonts w:eastAsiaTheme="minorEastAsia"/>
          <w:i w:val="0"/>
          <w:noProof/>
          <w:lang w:val="fr-FR" w:eastAsia="en-IE"/>
        </w:rPr>
      </w:pPr>
      <w:del w:id="376" w:author="Alwyn Williams" w:date="2019-10-15T15:30:00Z">
        <w:r w:rsidRPr="00565579" w:rsidDel="00C6783B">
          <w:rPr>
            <w:noProof/>
            <w:lang w:val="fr-FR"/>
          </w:rPr>
          <w:delText>Figure 6</w:delText>
        </w:r>
        <w:r w:rsidRPr="00565579" w:rsidDel="00C6783B">
          <w:rPr>
            <w:rFonts w:eastAsiaTheme="minorEastAsia"/>
            <w:i w:val="0"/>
            <w:noProof/>
            <w:lang w:val="fr-FR" w:eastAsia="en-IE"/>
          </w:rPr>
          <w:tab/>
        </w:r>
        <w:r w:rsidRPr="00565579" w:rsidDel="00C6783B">
          <w:rPr>
            <w:noProof/>
            <w:lang w:val="fr-FR"/>
          </w:rPr>
          <w:delText>Figure 6 Convolution at t = 1</w:delText>
        </w:r>
        <w:r w:rsidRPr="00565579" w:rsidDel="00C6783B">
          <w:rPr>
            <w:noProof/>
            <w:lang w:val="fr-FR"/>
          </w:rPr>
          <w:tab/>
          <w:delText>10</w:delText>
        </w:r>
      </w:del>
    </w:p>
    <w:p w14:paraId="7E39DA61" w14:textId="52F9F00E" w:rsidR="00DD7394" w:rsidRPr="00565579" w:rsidDel="00C6783B" w:rsidRDefault="00DD7394">
      <w:pPr>
        <w:pStyle w:val="TableofFigures"/>
        <w:rPr>
          <w:del w:id="377" w:author="Alwyn Williams" w:date="2019-10-15T15:30:00Z"/>
          <w:rFonts w:eastAsiaTheme="minorEastAsia"/>
          <w:i w:val="0"/>
          <w:noProof/>
          <w:lang w:val="fr-FR" w:eastAsia="en-IE"/>
        </w:rPr>
      </w:pPr>
      <w:del w:id="378" w:author="Alwyn Williams" w:date="2019-10-15T15:30:00Z">
        <w:r w:rsidRPr="00565579" w:rsidDel="00C6783B">
          <w:rPr>
            <w:noProof/>
            <w:lang w:val="fr-FR"/>
          </w:rPr>
          <w:delText>Figure 7</w:delText>
        </w:r>
        <w:r w:rsidRPr="00565579" w:rsidDel="00C6783B">
          <w:rPr>
            <w:rFonts w:eastAsiaTheme="minorEastAsia"/>
            <w:i w:val="0"/>
            <w:noProof/>
            <w:lang w:val="fr-FR" w:eastAsia="en-IE"/>
          </w:rPr>
          <w:tab/>
        </w:r>
        <w:r w:rsidRPr="00565579" w:rsidDel="00C6783B">
          <w:rPr>
            <w:noProof/>
            <w:lang w:val="fr-FR"/>
          </w:rPr>
          <w:delText>Figure 7 Convolution a t = 2</w:delText>
        </w:r>
        <w:r w:rsidRPr="00565579" w:rsidDel="00C6783B">
          <w:rPr>
            <w:noProof/>
            <w:lang w:val="fr-FR"/>
          </w:rPr>
          <w:tab/>
          <w:delText>11</w:delText>
        </w:r>
      </w:del>
    </w:p>
    <w:p w14:paraId="0C7BC9E8" w14:textId="6A28800A" w:rsidR="00DD7394" w:rsidDel="00C6783B" w:rsidRDefault="00DD7394">
      <w:pPr>
        <w:pStyle w:val="TableofFigures"/>
        <w:rPr>
          <w:del w:id="379" w:author="Alwyn Williams" w:date="2019-10-15T15:30:00Z"/>
          <w:rFonts w:eastAsiaTheme="minorEastAsia"/>
          <w:i w:val="0"/>
          <w:noProof/>
          <w:lang w:val="en-IE" w:eastAsia="en-IE"/>
        </w:rPr>
      </w:pPr>
      <w:del w:id="380" w:author="Alwyn Williams" w:date="2019-10-15T15:30:00Z">
        <w:r w:rsidDel="00C6783B">
          <w:rPr>
            <w:noProof/>
          </w:rPr>
          <w:delText>Figure 8</w:delText>
        </w:r>
        <w:r w:rsidDel="00C6783B">
          <w:rPr>
            <w:rFonts w:eastAsiaTheme="minorEastAsia"/>
            <w:i w:val="0"/>
            <w:noProof/>
            <w:lang w:val="en-IE" w:eastAsia="en-IE"/>
          </w:rPr>
          <w:tab/>
        </w:r>
        <w:r w:rsidDel="00C6783B">
          <w:rPr>
            <w:noProof/>
          </w:rPr>
          <w:delText>Figure 8 Convolution at t = 3</w:delText>
        </w:r>
        <w:r w:rsidDel="00C6783B">
          <w:rPr>
            <w:noProof/>
          </w:rPr>
          <w:tab/>
          <w:delText>11</w:delText>
        </w:r>
      </w:del>
    </w:p>
    <w:p w14:paraId="03FD76C4" w14:textId="36464B32" w:rsidR="00DD7394" w:rsidDel="00C6783B" w:rsidRDefault="00DD7394">
      <w:pPr>
        <w:pStyle w:val="TableofFigures"/>
        <w:rPr>
          <w:del w:id="381" w:author="Alwyn Williams" w:date="2019-10-15T15:30:00Z"/>
          <w:rFonts w:eastAsiaTheme="minorEastAsia"/>
          <w:i w:val="0"/>
          <w:noProof/>
          <w:lang w:val="en-IE" w:eastAsia="en-IE"/>
        </w:rPr>
      </w:pPr>
      <w:del w:id="382" w:author="Alwyn Williams" w:date="2019-10-15T15:30:00Z">
        <w:r w:rsidDel="00C6783B">
          <w:rPr>
            <w:noProof/>
          </w:rPr>
          <w:delText>Figure 9</w:delText>
        </w:r>
        <w:r w:rsidDel="00C6783B">
          <w:rPr>
            <w:rFonts w:eastAsiaTheme="minorEastAsia"/>
            <w:i w:val="0"/>
            <w:noProof/>
            <w:lang w:val="en-IE" w:eastAsia="en-IE"/>
          </w:rPr>
          <w:tab/>
        </w:r>
        <w:r w:rsidDel="00C6783B">
          <w:rPr>
            <w:noProof/>
          </w:rPr>
          <w:delText>Figure 9 Convolution at t = 9 showing a maximum value at t = 7</w:delText>
        </w:r>
        <w:r w:rsidDel="00C6783B">
          <w:rPr>
            <w:noProof/>
          </w:rPr>
          <w:tab/>
          <w:delText>12</w:delText>
        </w:r>
      </w:del>
    </w:p>
    <w:p w14:paraId="2DC1FA7F" w14:textId="207CE69F" w:rsidR="00DD7394" w:rsidDel="00C6783B" w:rsidRDefault="00DD7394">
      <w:pPr>
        <w:pStyle w:val="TableofFigures"/>
        <w:rPr>
          <w:del w:id="383" w:author="Alwyn Williams" w:date="2019-10-15T15:30:00Z"/>
          <w:rFonts w:eastAsiaTheme="minorEastAsia"/>
          <w:i w:val="0"/>
          <w:noProof/>
          <w:lang w:val="en-IE" w:eastAsia="en-IE"/>
        </w:rPr>
      </w:pPr>
      <w:del w:id="384" w:author="Alwyn Williams" w:date="2019-10-15T15:30:00Z">
        <w:r w:rsidDel="00C6783B">
          <w:rPr>
            <w:noProof/>
          </w:rPr>
          <w:delText>Figure 10</w:delText>
        </w:r>
        <w:r w:rsidDel="00C6783B">
          <w:rPr>
            <w:rFonts w:eastAsiaTheme="minorEastAsia"/>
            <w:i w:val="0"/>
            <w:noProof/>
            <w:lang w:val="en-IE" w:eastAsia="en-IE"/>
          </w:rPr>
          <w:tab/>
        </w:r>
        <w:r w:rsidDel="00C6783B">
          <w:rPr>
            <w:noProof/>
          </w:rPr>
          <w:delText>Figure 10 Continuous graph of flash profile I(t) and convolution product</w:delText>
        </w:r>
        <w:r w:rsidDel="00C6783B">
          <w:rPr>
            <w:noProof/>
          </w:rPr>
          <w:tab/>
          <w:delText>12</w:delText>
        </w:r>
      </w:del>
    </w:p>
    <w:p w14:paraId="0EAF6A5D" w14:textId="77777777" w:rsidR="005E4659" w:rsidRDefault="00923B4D" w:rsidP="007D1805">
      <w:pPr>
        <w:pStyle w:val="TableofFigures"/>
      </w:pPr>
      <w:r>
        <w:fldChar w:fldCharType="end"/>
      </w:r>
    </w:p>
    <w:p w14:paraId="7A903704" w14:textId="77777777" w:rsidR="005E4659" w:rsidRDefault="00DA17CD" w:rsidP="00C9558A">
      <w:pPr>
        <w:pStyle w:val="ListofFigures"/>
      </w:pPr>
      <w:r>
        <w:lastRenderedPageBreak/>
        <w:t>List of Equations</w:t>
      </w:r>
    </w:p>
    <w:p w14:paraId="04C27682" w14:textId="0ABD3E67" w:rsidR="00B9666E" w:rsidRDefault="00D638E0">
      <w:pPr>
        <w:pStyle w:val="TableofFigures"/>
        <w:rPr>
          <w:ins w:id="385" w:author="Alwyn Williams" w:date="2020-05-11T16:56:00Z"/>
          <w:rFonts w:eastAsiaTheme="minorEastAsia"/>
          <w:i w:val="0"/>
          <w:noProof/>
          <w:lang w:eastAsia="en-GB"/>
        </w:rPr>
      </w:pPr>
      <w:r>
        <w:fldChar w:fldCharType="begin"/>
      </w:r>
      <w:r>
        <w:instrText xml:space="preserve"> TOC \t "equation" \c "Equation" </w:instrText>
      </w:r>
      <w:r>
        <w:fldChar w:fldCharType="separate"/>
      </w:r>
      <w:ins w:id="386" w:author="Alwyn Williams" w:date="2020-05-11T16:56:00Z">
        <w:r w:rsidR="00B9666E">
          <w:rPr>
            <w:noProof/>
          </w:rPr>
          <w:t>Equation 1</w:t>
        </w:r>
        <w:r w:rsidR="00B9666E">
          <w:rPr>
            <w:rFonts w:eastAsiaTheme="minorEastAsia"/>
            <w:i w:val="0"/>
            <w:noProof/>
            <w:lang w:eastAsia="en-GB"/>
          </w:rPr>
          <w:tab/>
        </w:r>
        <w:r w:rsidR="00B9666E">
          <w:rPr>
            <w:noProof/>
          </w:rPr>
          <w:t>Blondel-Rey Expression for the Effective Intensity</w:t>
        </w:r>
        <w:r w:rsidR="00B9666E">
          <w:rPr>
            <w:noProof/>
          </w:rPr>
          <w:tab/>
        </w:r>
        <w:r w:rsidR="00B9666E">
          <w:rPr>
            <w:noProof/>
          </w:rPr>
          <w:fldChar w:fldCharType="begin"/>
        </w:r>
        <w:r w:rsidR="00B9666E">
          <w:rPr>
            <w:noProof/>
          </w:rPr>
          <w:instrText xml:space="preserve"> PAGEREF _Toc40108629 \h </w:instrText>
        </w:r>
      </w:ins>
      <w:r w:rsidR="00B9666E">
        <w:rPr>
          <w:noProof/>
        </w:rPr>
      </w:r>
      <w:r w:rsidR="00B9666E">
        <w:rPr>
          <w:noProof/>
        </w:rPr>
        <w:fldChar w:fldCharType="separate"/>
      </w:r>
      <w:ins w:id="387" w:author="Alwyn Williams" w:date="2020-05-11T16:56:00Z">
        <w:r w:rsidR="00B9666E">
          <w:rPr>
            <w:noProof/>
          </w:rPr>
          <w:t>5</w:t>
        </w:r>
        <w:r w:rsidR="00B9666E">
          <w:rPr>
            <w:noProof/>
          </w:rPr>
          <w:fldChar w:fldCharType="end"/>
        </w:r>
      </w:ins>
    </w:p>
    <w:p w14:paraId="334904E9" w14:textId="69522964" w:rsidR="00B9666E" w:rsidRDefault="00B9666E">
      <w:pPr>
        <w:pStyle w:val="TableofFigures"/>
        <w:rPr>
          <w:ins w:id="388" w:author="Alwyn Williams" w:date="2020-05-11T16:56:00Z"/>
          <w:rFonts w:eastAsiaTheme="minorEastAsia"/>
          <w:i w:val="0"/>
          <w:noProof/>
          <w:lang w:eastAsia="en-GB"/>
        </w:rPr>
      </w:pPr>
      <w:ins w:id="389" w:author="Alwyn Williams" w:date="2020-05-11T16:56:00Z">
        <w:r w:rsidRPr="00FA1E8A">
          <w:rPr>
            <w:rFonts w:eastAsiaTheme="minorEastAsia"/>
            <w:noProof/>
          </w:rPr>
          <w:t>Equation 2</w:t>
        </w:r>
        <w:r>
          <w:rPr>
            <w:rFonts w:eastAsiaTheme="minorEastAsia"/>
            <w:i w:val="0"/>
            <w:noProof/>
            <w:lang w:eastAsia="en-GB"/>
          </w:rPr>
          <w:tab/>
        </w:r>
        <w:r w:rsidRPr="00FA1E8A">
          <w:rPr>
            <w:rFonts w:eastAsiaTheme="minorEastAsia"/>
            <w:noProof/>
          </w:rPr>
          <w:t>Modified Allard Method</w:t>
        </w:r>
        <w:r>
          <w:rPr>
            <w:noProof/>
          </w:rPr>
          <w:tab/>
        </w:r>
        <w:r>
          <w:rPr>
            <w:noProof/>
          </w:rPr>
          <w:fldChar w:fldCharType="begin"/>
        </w:r>
        <w:r>
          <w:rPr>
            <w:noProof/>
          </w:rPr>
          <w:instrText xml:space="preserve"> PAGEREF _Toc40108630 \h </w:instrText>
        </w:r>
      </w:ins>
      <w:r>
        <w:rPr>
          <w:noProof/>
        </w:rPr>
      </w:r>
      <w:r>
        <w:rPr>
          <w:noProof/>
        </w:rPr>
        <w:fldChar w:fldCharType="separate"/>
      </w:r>
      <w:ins w:id="390" w:author="Alwyn Williams" w:date="2020-05-11T16:56:00Z">
        <w:r>
          <w:rPr>
            <w:noProof/>
          </w:rPr>
          <w:t>6</w:t>
        </w:r>
        <w:r>
          <w:rPr>
            <w:noProof/>
          </w:rPr>
          <w:fldChar w:fldCharType="end"/>
        </w:r>
      </w:ins>
    </w:p>
    <w:p w14:paraId="134E3484" w14:textId="63F49A30" w:rsidR="00B9666E" w:rsidRDefault="00B9666E">
      <w:pPr>
        <w:pStyle w:val="TableofFigures"/>
        <w:rPr>
          <w:ins w:id="391" w:author="Alwyn Williams" w:date="2020-05-11T16:56:00Z"/>
          <w:rFonts w:eastAsiaTheme="minorEastAsia"/>
          <w:i w:val="0"/>
          <w:noProof/>
          <w:lang w:eastAsia="en-GB"/>
        </w:rPr>
      </w:pPr>
      <w:ins w:id="392" w:author="Alwyn Williams" w:date="2020-05-11T16:56:00Z">
        <w:r w:rsidRPr="00FA1E8A">
          <w:rPr>
            <w:rFonts w:eastAsiaTheme="minorEastAsia"/>
            <w:noProof/>
          </w:rPr>
          <w:t>Equation 3</w:t>
        </w:r>
        <w:r>
          <w:rPr>
            <w:rFonts w:eastAsiaTheme="minorEastAsia"/>
            <w:i w:val="0"/>
            <w:noProof/>
            <w:lang w:eastAsia="en-GB"/>
          </w:rPr>
          <w:tab/>
        </w:r>
        <w:r w:rsidRPr="00FA1E8A">
          <w:rPr>
            <w:rFonts w:eastAsiaTheme="minorEastAsia"/>
            <w:noProof/>
          </w:rPr>
          <w:t>Visual System Response Function</w:t>
        </w:r>
        <w:r>
          <w:rPr>
            <w:noProof/>
          </w:rPr>
          <w:tab/>
        </w:r>
        <w:r>
          <w:rPr>
            <w:noProof/>
          </w:rPr>
          <w:fldChar w:fldCharType="begin"/>
        </w:r>
        <w:r>
          <w:rPr>
            <w:noProof/>
          </w:rPr>
          <w:instrText xml:space="preserve"> PAGEREF _Toc40108631 \h </w:instrText>
        </w:r>
      </w:ins>
      <w:r>
        <w:rPr>
          <w:noProof/>
        </w:rPr>
      </w:r>
      <w:r>
        <w:rPr>
          <w:noProof/>
        </w:rPr>
        <w:fldChar w:fldCharType="separate"/>
      </w:r>
      <w:ins w:id="393" w:author="Alwyn Williams" w:date="2020-05-11T16:56:00Z">
        <w:r>
          <w:rPr>
            <w:noProof/>
          </w:rPr>
          <w:t>7</w:t>
        </w:r>
        <w:r>
          <w:rPr>
            <w:noProof/>
          </w:rPr>
          <w:fldChar w:fldCharType="end"/>
        </w:r>
      </w:ins>
    </w:p>
    <w:p w14:paraId="3A416593" w14:textId="1DABAF52" w:rsidR="00B9666E" w:rsidRDefault="00B9666E">
      <w:pPr>
        <w:pStyle w:val="TableofFigures"/>
        <w:rPr>
          <w:ins w:id="394" w:author="Alwyn Williams" w:date="2020-05-11T16:56:00Z"/>
          <w:rFonts w:eastAsiaTheme="minorEastAsia"/>
          <w:i w:val="0"/>
          <w:noProof/>
          <w:lang w:eastAsia="en-GB"/>
        </w:rPr>
      </w:pPr>
      <w:ins w:id="395" w:author="Alwyn Williams" w:date="2020-05-11T16:56:00Z">
        <w:r w:rsidRPr="00FA1E8A">
          <w:rPr>
            <w:rFonts w:eastAsiaTheme="minorEastAsia"/>
            <w:noProof/>
            <w:lang w:eastAsia="en-GB"/>
          </w:rPr>
          <w:t>Equation 4</w:t>
        </w:r>
        <w:r>
          <w:rPr>
            <w:rFonts w:eastAsiaTheme="minorEastAsia"/>
            <w:i w:val="0"/>
            <w:noProof/>
            <w:lang w:eastAsia="en-GB"/>
          </w:rPr>
          <w:tab/>
        </w:r>
        <w:r w:rsidRPr="00FA1E8A">
          <w:rPr>
            <w:rFonts w:eastAsiaTheme="minorEastAsia"/>
            <w:noProof/>
            <w:lang w:eastAsia="en-GB"/>
          </w:rPr>
          <w:t>Discrete Convolution Equation (Step 1 of Modified Allard Method)</w:t>
        </w:r>
        <w:r>
          <w:rPr>
            <w:noProof/>
          </w:rPr>
          <w:tab/>
        </w:r>
        <w:r>
          <w:rPr>
            <w:noProof/>
          </w:rPr>
          <w:fldChar w:fldCharType="begin"/>
        </w:r>
        <w:r>
          <w:rPr>
            <w:noProof/>
          </w:rPr>
          <w:instrText xml:space="preserve"> PAGEREF _Toc40108632 \h </w:instrText>
        </w:r>
      </w:ins>
      <w:r>
        <w:rPr>
          <w:noProof/>
        </w:rPr>
      </w:r>
      <w:r>
        <w:rPr>
          <w:noProof/>
        </w:rPr>
        <w:fldChar w:fldCharType="separate"/>
      </w:r>
      <w:ins w:id="396" w:author="Alwyn Williams" w:date="2020-05-11T16:56:00Z">
        <w:r>
          <w:rPr>
            <w:noProof/>
          </w:rPr>
          <w:t>7</w:t>
        </w:r>
        <w:r>
          <w:rPr>
            <w:noProof/>
          </w:rPr>
          <w:fldChar w:fldCharType="end"/>
        </w:r>
      </w:ins>
    </w:p>
    <w:p w14:paraId="79E28606" w14:textId="25859EAA" w:rsidR="00B9666E" w:rsidRDefault="00B9666E">
      <w:pPr>
        <w:pStyle w:val="TableofFigures"/>
        <w:rPr>
          <w:ins w:id="397" w:author="Alwyn Williams" w:date="2020-05-11T16:56:00Z"/>
          <w:rFonts w:eastAsiaTheme="minorEastAsia"/>
          <w:i w:val="0"/>
          <w:noProof/>
          <w:lang w:eastAsia="en-GB"/>
        </w:rPr>
      </w:pPr>
      <w:ins w:id="398" w:author="Alwyn Williams" w:date="2020-05-11T16:56:00Z">
        <w:r>
          <w:rPr>
            <w:noProof/>
          </w:rPr>
          <w:t>Equation 5</w:t>
        </w:r>
        <w:r>
          <w:rPr>
            <w:rFonts w:eastAsiaTheme="minorEastAsia"/>
            <w:i w:val="0"/>
            <w:noProof/>
            <w:lang w:eastAsia="en-GB"/>
          </w:rPr>
          <w:tab/>
        </w:r>
        <w:r>
          <w:rPr>
            <w:noProof/>
          </w:rPr>
          <w:t>Effective intensity from the discrete convolution equation (Step 2 of Modified Allard Method)</w:t>
        </w:r>
        <w:r>
          <w:rPr>
            <w:noProof/>
          </w:rPr>
          <w:tab/>
        </w:r>
        <w:r>
          <w:rPr>
            <w:noProof/>
          </w:rPr>
          <w:fldChar w:fldCharType="begin"/>
        </w:r>
        <w:r>
          <w:rPr>
            <w:noProof/>
          </w:rPr>
          <w:instrText xml:space="preserve"> PAGEREF _Toc40108633 \h </w:instrText>
        </w:r>
      </w:ins>
      <w:r>
        <w:rPr>
          <w:noProof/>
        </w:rPr>
      </w:r>
      <w:r>
        <w:rPr>
          <w:noProof/>
        </w:rPr>
        <w:fldChar w:fldCharType="separate"/>
      </w:r>
      <w:ins w:id="399" w:author="Alwyn Williams" w:date="2020-05-11T16:56:00Z">
        <w:r>
          <w:rPr>
            <w:noProof/>
          </w:rPr>
          <w:t>8</w:t>
        </w:r>
        <w:r>
          <w:rPr>
            <w:noProof/>
          </w:rPr>
          <w:fldChar w:fldCharType="end"/>
        </w:r>
      </w:ins>
    </w:p>
    <w:p w14:paraId="023C9B48" w14:textId="0CF887E6" w:rsidR="00B9666E" w:rsidRDefault="00B9666E">
      <w:pPr>
        <w:pStyle w:val="TableofFigures"/>
        <w:rPr>
          <w:ins w:id="400" w:author="Alwyn Williams" w:date="2020-05-11T16:56:00Z"/>
          <w:rFonts w:eastAsiaTheme="minorEastAsia"/>
          <w:i w:val="0"/>
          <w:noProof/>
          <w:lang w:eastAsia="en-GB"/>
        </w:rPr>
      </w:pPr>
      <w:ins w:id="401" w:author="Alwyn Williams" w:date="2020-05-11T16:56:00Z">
        <w:r>
          <w:rPr>
            <w:noProof/>
            <w:lang w:eastAsia="en-GB"/>
          </w:rPr>
          <w:t>Equation 6</w:t>
        </w:r>
        <w:r>
          <w:rPr>
            <w:rFonts w:eastAsiaTheme="minorEastAsia"/>
            <w:i w:val="0"/>
            <w:noProof/>
            <w:lang w:eastAsia="en-GB"/>
          </w:rPr>
          <w:tab/>
        </w:r>
        <w:r>
          <w:rPr>
            <w:noProof/>
            <w:lang w:eastAsia="en-GB"/>
          </w:rPr>
          <w:t>Convolution Theorem</w:t>
        </w:r>
        <w:r>
          <w:rPr>
            <w:noProof/>
          </w:rPr>
          <w:tab/>
        </w:r>
        <w:r>
          <w:rPr>
            <w:noProof/>
          </w:rPr>
          <w:fldChar w:fldCharType="begin"/>
        </w:r>
        <w:r>
          <w:rPr>
            <w:noProof/>
          </w:rPr>
          <w:instrText xml:space="preserve"> PAGEREF _Toc40108634 \h </w:instrText>
        </w:r>
      </w:ins>
      <w:r>
        <w:rPr>
          <w:noProof/>
        </w:rPr>
      </w:r>
      <w:r>
        <w:rPr>
          <w:noProof/>
        </w:rPr>
        <w:fldChar w:fldCharType="separate"/>
      </w:r>
      <w:ins w:id="402" w:author="Alwyn Williams" w:date="2020-05-11T16:56:00Z">
        <w:r>
          <w:rPr>
            <w:noProof/>
          </w:rPr>
          <w:t>16</w:t>
        </w:r>
        <w:r>
          <w:rPr>
            <w:noProof/>
          </w:rPr>
          <w:fldChar w:fldCharType="end"/>
        </w:r>
      </w:ins>
    </w:p>
    <w:p w14:paraId="25BF87D3" w14:textId="7249655C" w:rsidR="00C6783B" w:rsidDel="00F03ADC" w:rsidRDefault="00C6783B">
      <w:pPr>
        <w:pStyle w:val="TableofFigures"/>
        <w:rPr>
          <w:del w:id="403" w:author="Alwyn Williams" w:date="2019-10-15T16:55:00Z"/>
          <w:rFonts w:eastAsiaTheme="minorEastAsia"/>
          <w:i w:val="0"/>
          <w:noProof/>
          <w:lang w:eastAsia="en-GB"/>
        </w:rPr>
      </w:pPr>
      <w:del w:id="404" w:author="Alwyn Williams" w:date="2019-10-15T16:55:00Z">
        <w:r w:rsidDel="00F03ADC">
          <w:rPr>
            <w:noProof/>
          </w:rPr>
          <w:delText>Equation 1</w:delText>
        </w:r>
        <w:r w:rsidDel="00F03ADC">
          <w:rPr>
            <w:rFonts w:eastAsiaTheme="minorEastAsia"/>
            <w:i w:val="0"/>
            <w:noProof/>
            <w:lang w:eastAsia="en-GB"/>
          </w:rPr>
          <w:tab/>
        </w:r>
        <w:r w:rsidDel="00F03ADC">
          <w:rPr>
            <w:noProof/>
          </w:rPr>
          <w:delText>Blondel-Rey Expression for the Effective Intensity</w:delText>
        </w:r>
        <w:r w:rsidDel="00F03ADC">
          <w:rPr>
            <w:noProof/>
          </w:rPr>
          <w:tab/>
          <w:delText>5</w:delText>
        </w:r>
      </w:del>
    </w:p>
    <w:p w14:paraId="3FCA7D46" w14:textId="2F08E710" w:rsidR="00C6783B" w:rsidDel="00F03ADC" w:rsidRDefault="00C6783B">
      <w:pPr>
        <w:pStyle w:val="TableofFigures"/>
        <w:rPr>
          <w:del w:id="405" w:author="Alwyn Williams" w:date="2019-10-15T16:55:00Z"/>
          <w:rFonts w:eastAsiaTheme="minorEastAsia"/>
          <w:i w:val="0"/>
          <w:noProof/>
          <w:lang w:eastAsia="en-GB"/>
        </w:rPr>
      </w:pPr>
      <w:del w:id="406" w:author="Alwyn Williams" w:date="2019-10-15T16:55:00Z">
        <w:r w:rsidRPr="002E70CD" w:rsidDel="00F03ADC">
          <w:rPr>
            <w:rFonts w:eastAsiaTheme="minorEastAsia"/>
            <w:noProof/>
          </w:rPr>
          <w:delText>Equation 2</w:delText>
        </w:r>
        <w:r w:rsidDel="00F03ADC">
          <w:rPr>
            <w:rFonts w:eastAsiaTheme="minorEastAsia"/>
            <w:i w:val="0"/>
            <w:noProof/>
            <w:lang w:eastAsia="en-GB"/>
          </w:rPr>
          <w:tab/>
        </w:r>
        <w:r w:rsidRPr="002E70CD" w:rsidDel="00F03ADC">
          <w:rPr>
            <w:rFonts w:eastAsiaTheme="minorEastAsia"/>
            <w:noProof/>
          </w:rPr>
          <w:delText>Modified Allard Method</w:delText>
        </w:r>
        <w:r w:rsidDel="00F03ADC">
          <w:rPr>
            <w:noProof/>
          </w:rPr>
          <w:tab/>
          <w:delText>6</w:delText>
        </w:r>
      </w:del>
    </w:p>
    <w:p w14:paraId="5634B52E" w14:textId="1C186835" w:rsidR="00C6783B" w:rsidDel="00F03ADC" w:rsidRDefault="00C6783B">
      <w:pPr>
        <w:pStyle w:val="TableofFigures"/>
        <w:rPr>
          <w:del w:id="407" w:author="Alwyn Williams" w:date="2019-10-15T16:55:00Z"/>
          <w:rFonts w:eastAsiaTheme="minorEastAsia"/>
          <w:i w:val="0"/>
          <w:noProof/>
          <w:lang w:eastAsia="en-GB"/>
        </w:rPr>
      </w:pPr>
      <w:del w:id="408" w:author="Alwyn Williams" w:date="2019-10-15T16:55:00Z">
        <w:r w:rsidRPr="002E70CD" w:rsidDel="00F03ADC">
          <w:rPr>
            <w:rFonts w:eastAsiaTheme="minorEastAsia"/>
            <w:noProof/>
          </w:rPr>
          <w:delText>Equation 3</w:delText>
        </w:r>
        <w:r w:rsidDel="00F03ADC">
          <w:rPr>
            <w:rFonts w:eastAsiaTheme="minorEastAsia"/>
            <w:i w:val="0"/>
            <w:noProof/>
            <w:lang w:eastAsia="en-GB"/>
          </w:rPr>
          <w:tab/>
        </w:r>
        <w:r w:rsidRPr="002E70CD" w:rsidDel="00F03ADC">
          <w:rPr>
            <w:rFonts w:eastAsiaTheme="minorEastAsia"/>
            <w:noProof/>
          </w:rPr>
          <w:delText>Visual System Response Function</w:delText>
        </w:r>
        <w:r w:rsidDel="00F03ADC">
          <w:rPr>
            <w:noProof/>
          </w:rPr>
          <w:tab/>
          <w:delText>6</w:delText>
        </w:r>
      </w:del>
    </w:p>
    <w:p w14:paraId="3F177BE1" w14:textId="58CB5B17" w:rsidR="00C6783B" w:rsidDel="00F03ADC" w:rsidRDefault="00C6783B">
      <w:pPr>
        <w:pStyle w:val="TableofFigures"/>
        <w:rPr>
          <w:del w:id="409" w:author="Alwyn Williams" w:date="2019-10-15T16:55:00Z"/>
          <w:rFonts w:eastAsiaTheme="minorEastAsia"/>
          <w:i w:val="0"/>
          <w:noProof/>
          <w:lang w:eastAsia="en-GB"/>
        </w:rPr>
      </w:pPr>
      <w:del w:id="410" w:author="Alwyn Williams" w:date="2019-10-15T16:55:00Z">
        <w:r w:rsidRPr="002E70CD" w:rsidDel="00F03ADC">
          <w:rPr>
            <w:rFonts w:eastAsiaTheme="minorEastAsia"/>
            <w:noProof/>
            <w:lang w:eastAsia="en-GB"/>
          </w:rPr>
          <w:delText>Equation 4</w:delText>
        </w:r>
        <w:r w:rsidDel="00F03ADC">
          <w:rPr>
            <w:rFonts w:eastAsiaTheme="minorEastAsia"/>
            <w:i w:val="0"/>
            <w:noProof/>
            <w:lang w:eastAsia="en-GB"/>
          </w:rPr>
          <w:tab/>
        </w:r>
        <w:r w:rsidRPr="002E70CD" w:rsidDel="00F03ADC">
          <w:rPr>
            <w:rFonts w:eastAsiaTheme="minorEastAsia"/>
            <w:noProof/>
            <w:lang w:eastAsia="en-GB"/>
          </w:rPr>
          <w:delText>Discrete Convolution Equation (Step 1 of Modified Allard Method)</w:delText>
        </w:r>
        <w:r w:rsidDel="00F03ADC">
          <w:rPr>
            <w:noProof/>
          </w:rPr>
          <w:tab/>
          <w:delText>7</w:delText>
        </w:r>
      </w:del>
    </w:p>
    <w:p w14:paraId="02F83C3C" w14:textId="0FAC866A" w:rsidR="00C6783B" w:rsidDel="00F03ADC" w:rsidRDefault="00C6783B">
      <w:pPr>
        <w:pStyle w:val="TableofFigures"/>
        <w:rPr>
          <w:del w:id="411" w:author="Alwyn Williams" w:date="2019-10-15T16:55:00Z"/>
          <w:rFonts w:eastAsiaTheme="minorEastAsia"/>
          <w:i w:val="0"/>
          <w:noProof/>
          <w:lang w:eastAsia="en-GB"/>
        </w:rPr>
      </w:pPr>
      <w:del w:id="412" w:author="Alwyn Williams" w:date="2019-10-15T16:55:00Z">
        <w:r w:rsidDel="00F03ADC">
          <w:rPr>
            <w:noProof/>
          </w:rPr>
          <w:delText>Equation 5</w:delText>
        </w:r>
        <w:r w:rsidDel="00F03ADC">
          <w:rPr>
            <w:rFonts w:eastAsiaTheme="minorEastAsia"/>
            <w:i w:val="0"/>
            <w:noProof/>
            <w:lang w:eastAsia="en-GB"/>
          </w:rPr>
          <w:tab/>
        </w:r>
        <w:r w:rsidDel="00F03ADC">
          <w:rPr>
            <w:noProof/>
          </w:rPr>
          <w:delText>Effective intensity from the discrete convolution equation (Step 2 of Modified Allard Method)</w:delText>
        </w:r>
        <w:r w:rsidDel="00F03ADC">
          <w:rPr>
            <w:noProof/>
          </w:rPr>
          <w:tab/>
          <w:delText>8</w:delText>
        </w:r>
      </w:del>
    </w:p>
    <w:p w14:paraId="28A59DF8" w14:textId="2DF18672" w:rsidR="00DD7394" w:rsidDel="00C6783B" w:rsidRDefault="00DD7394">
      <w:pPr>
        <w:pStyle w:val="TableofFigures"/>
        <w:rPr>
          <w:del w:id="413" w:author="Alwyn Williams" w:date="2019-10-15T15:30:00Z"/>
          <w:rFonts w:eastAsiaTheme="minorEastAsia"/>
          <w:i w:val="0"/>
          <w:noProof/>
          <w:lang w:val="en-IE" w:eastAsia="en-IE"/>
        </w:rPr>
      </w:pPr>
      <w:del w:id="414" w:author="Alwyn Williams" w:date="2019-10-15T15:30:00Z">
        <w:r w:rsidDel="00C6783B">
          <w:rPr>
            <w:noProof/>
          </w:rPr>
          <w:delText>Equation 1</w:delText>
        </w:r>
        <w:r w:rsidDel="00C6783B">
          <w:rPr>
            <w:rFonts w:eastAsiaTheme="minorEastAsia"/>
            <w:i w:val="0"/>
            <w:noProof/>
            <w:lang w:val="en-IE" w:eastAsia="en-IE"/>
          </w:rPr>
          <w:tab/>
        </w:r>
        <w:r w:rsidDel="00C6783B">
          <w:rPr>
            <w:noProof/>
          </w:rPr>
          <w:delText>Blondel-Rey Expression for the Effective Intensity</w:delText>
        </w:r>
        <w:r w:rsidDel="00C6783B">
          <w:rPr>
            <w:noProof/>
          </w:rPr>
          <w:tab/>
          <w:delText>4</w:delText>
        </w:r>
      </w:del>
    </w:p>
    <w:p w14:paraId="74AA05E3" w14:textId="7C19AC1B" w:rsidR="00DD7394" w:rsidDel="00C6783B" w:rsidRDefault="00DD7394">
      <w:pPr>
        <w:pStyle w:val="TableofFigures"/>
        <w:rPr>
          <w:del w:id="415" w:author="Alwyn Williams" w:date="2019-10-15T15:30:00Z"/>
          <w:rFonts w:eastAsiaTheme="minorEastAsia"/>
          <w:i w:val="0"/>
          <w:noProof/>
          <w:lang w:val="en-IE" w:eastAsia="en-IE"/>
        </w:rPr>
      </w:pPr>
      <w:del w:id="416" w:author="Alwyn Williams" w:date="2019-10-15T15:30:00Z">
        <w:r w:rsidRPr="0074248D" w:rsidDel="00C6783B">
          <w:rPr>
            <w:rFonts w:eastAsiaTheme="minorEastAsia"/>
            <w:noProof/>
          </w:rPr>
          <w:delText>Equation 2</w:delText>
        </w:r>
        <w:r w:rsidDel="00C6783B">
          <w:rPr>
            <w:rFonts w:eastAsiaTheme="minorEastAsia"/>
            <w:i w:val="0"/>
            <w:noProof/>
            <w:lang w:val="en-IE" w:eastAsia="en-IE"/>
          </w:rPr>
          <w:tab/>
        </w:r>
        <w:r w:rsidRPr="0074248D" w:rsidDel="00C6783B">
          <w:rPr>
            <w:rFonts w:eastAsiaTheme="minorEastAsia"/>
            <w:noProof/>
          </w:rPr>
          <w:delText>Modified Allard Method</w:delText>
        </w:r>
        <w:r w:rsidDel="00C6783B">
          <w:rPr>
            <w:noProof/>
          </w:rPr>
          <w:tab/>
          <w:delText>5</w:delText>
        </w:r>
      </w:del>
    </w:p>
    <w:p w14:paraId="39B0CAA7" w14:textId="06D65081" w:rsidR="00DD7394" w:rsidDel="00C6783B" w:rsidRDefault="00DD7394">
      <w:pPr>
        <w:pStyle w:val="TableofFigures"/>
        <w:rPr>
          <w:del w:id="417" w:author="Alwyn Williams" w:date="2019-10-15T15:30:00Z"/>
          <w:rFonts w:eastAsiaTheme="minorEastAsia"/>
          <w:i w:val="0"/>
          <w:noProof/>
          <w:lang w:val="en-IE" w:eastAsia="en-IE"/>
        </w:rPr>
      </w:pPr>
      <w:del w:id="418" w:author="Alwyn Williams" w:date="2019-10-15T15:30:00Z">
        <w:r w:rsidRPr="0074248D" w:rsidDel="00C6783B">
          <w:rPr>
            <w:rFonts w:eastAsiaTheme="minorEastAsia"/>
            <w:noProof/>
          </w:rPr>
          <w:delText>Equation 3</w:delText>
        </w:r>
        <w:r w:rsidDel="00C6783B">
          <w:rPr>
            <w:rFonts w:eastAsiaTheme="minorEastAsia"/>
            <w:i w:val="0"/>
            <w:noProof/>
            <w:lang w:val="en-IE" w:eastAsia="en-IE"/>
          </w:rPr>
          <w:tab/>
        </w:r>
        <w:r w:rsidRPr="0074248D" w:rsidDel="00C6783B">
          <w:rPr>
            <w:rFonts w:eastAsiaTheme="minorEastAsia"/>
            <w:noProof/>
          </w:rPr>
          <w:delText>Visual System Response Function</w:delText>
        </w:r>
        <w:r w:rsidDel="00C6783B">
          <w:rPr>
            <w:noProof/>
          </w:rPr>
          <w:tab/>
          <w:delText>5</w:delText>
        </w:r>
      </w:del>
    </w:p>
    <w:p w14:paraId="4E5B45CE" w14:textId="5142699C" w:rsidR="00DD7394" w:rsidDel="00C6783B" w:rsidRDefault="00DD7394">
      <w:pPr>
        <w:pStyle w:val="TableofFigures"/>
        <w:rPr>
          <w:del w:id="419" w:author="Alwyn Williams" w:date="2019-10-15T15:30:00Z"/>
          <w:rFonts w:eastAsiaTheme="minorEastAsia"/>
          <w:i w:val="0"/>
          <w:noProof/>
          <w:lang w:val="en-IE" w:eastAsia="en-IE"/>
        </w:rPr>
      </w:pPr>
      <w:del w:id="420" w:author="Alwyn Williams" w:date="2019-10-15T15:30:00Z">
        <w:r w:rsidRPr="0074248D" w:rsidDel="00C6783B">
          <w:rPr>
            <w:rFonts w:eastAsiaTheme="minorEastAsia"/>
            <w:noProof/>
            <w:lang w:eastAsia="en-GB"/>
          </w:rPr>
          <w:delText>Equation 4</w:delText>
        </w:r>
        <w:r w:rsidDel="00C6783B">
          <w:rPr>
            <w:rFonts w:eastAsiaTheme="minorEastAsia"/>
            <w:i w:val="0"/>
            <w:noProof/>
            <w:lang w:val="en-IE" w:eastAsia="en-IE"/>
          </w:rPr>
          <w:tab/>
        </w:r>
        <w:r w:rsidRPr="0074248D" w:rsidDel="00C6783B">
          <w:rPr>
            <w:rFonts w:eastAsiaTheme="minorEastAsia"/>
            <w:noProof/>
            <w:lang w:eastAsia="en-GB"/>
          </w:rPr>
          <w:delText>Discrete Convolution Equation (Step 1 of Modified Allard Method)</w:delText>
        </w:r>
        <w:r w:rsidDel="00C6783B">
          <w:rPr>
            <w:noProof/>
          </w:rPr>
          <w:tab/>
          <w:delText>6</w:delText>
        </w:r>
      </w:del>
    </w:p>
    <w:p w14:paraId="1E91C136" w14:textId="4356A64F" w:rsidR="00DD7394" w:rsidDel="00C6783B" w:rsidRDefault="00DD7394">
      <w:pPr>
        <w:pStyle w:val="TableofFigures"/>
        <w:rPr>
          <w:del w:id="421" w:author="Alwyn Williams" w:date="2019-10-15T15:30:00Z"/>
          <w:rFonts w:eastAsiaTheme="minorEastAsia"/>
          <w:i w:val="0"/>
          <w:noProof/>
          <w:lang w:val="en-IE" w:eastAsia="en-IE"/>
        </w:rPr>
      </w:pPr>
      <w:del w:id="422" w:author="Alwyn Williams" w:date="2019-10-15T15:30:00Z">
        <w:r w:rsidDel="00C6783B">
          <w:rPr>
            <w:noProof/>
          </w:rPr>
          <w:delText>Equation 5</w:delText>
        </w:r>
        <w:r w:rsidDel="00C6783B">
          <w:rPr>
            <w:rFonts w:eastAsiaTheme="minorEastAsia"/>
            <w:i w:val="0"/>
            <w:noProof/>
            <w:lang w:val="en-IE" w:eastAsia="en-IE"/>
          </w:rPr>
          <w:tab/>
        </w:r>
        <w:r w:rsidDel="00C6783B">
          <w:rPr>
            <w:noProof/>
          </w:rPr>
          <w:delText>Effective intensity from the discrete convolution equation (Step 2 of Modified Allard Method)</w:delText>
        </w:r>
        <w:r w:rsidDel="00C6783B">
          <w:rPr>
            <w:noProof/>
          </w:rPr>
          <w:tab/>
          <w:delText>7</w:delText>
        </w:r>
      </w:del>
    </w:p>
    <w:p w14:paraId="3FFC6DD6" w14:textId="796E6290" w:rsidR="00B07717" w:rsidRPr="00161325" w:rsidRDefault="00D638E0" w:rsidP="007D1805">
      <w:pPr>
        <w:pStyle w:val="TableofFigures"/>
      </w:pPr>
      <w:r>
        <w:fldChar w:fldCharType="end"/>
      </w:r>
    </w:p>
    <w:p w14:paraId="520E7BBD" w14:textId="77777777" w:rsidR="00790277" w:rsidRPr="00565579" w:rsidRDefault="00790277" w:rsidP="003274DB">
      <w:pPr>
        <w:sectPr w:rsidR="00790277" w:rsidRPr="00565579"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D2AD7A9" w14:textId="55B35F94" w:rsidR="0042565E" w:rsidRDefault="003140C7" w:rsidP="006F0FA1">
      <w:pPr>
        <w:pStyle w:val="Heading1"/>
      </w:pPr>
      <w:bookmarkStart w:id="423" w:name="_Toc40108587"/>
      <w:r>
        <w:lastRenderedPageBreak/>
        <w:t>INTRODUCTION</w:t>
      </w:r>
      <w:bookmarkEnd w:id="423"/>
    </w:p>
    <w:p w14:paraId="61455ADD" w14:textId="77777777" w:rsidR="006F0FA1" w:rsidRDefault="006F0FA1" w:rsidP="006F0FA1">
      <w:pPr>
        <w:pStyle w:val="Heading1separatationline"/>
      </w:pPr>
    </w:p>
    <w:p w14:paraId="0B56423C" w14:textId="77777777" w:rsidR="006F0FA1" w:rsidRDefault="006F0FA1" w:rsidP="006F0FA1">
      <w:pPr>
        <w:pStyle w:val="Heading1separatationline"/>
      </w:pPr>
    </w:p>
    <w:p w14:paraId="2CD526B6" w14:textId="77777777" w:rsidR="006F0FA1" w:rsidRPr="00565579" w:rsidRDefault="006F0FA1" w:rsidP="00565579">
      <w:pPr>
        <w:pStyle w:val="BodyText"/>
      </w:pPr>
      <w:r w:rsidRPr="00565579">
        <w:t>The scope of this document is all flashing marine aid-to-navigation signal lights with a flash duration of five seconds or less.  Lights with a flash duration of greater than five seconds may be considered as continuous or fixed lights.</w:t>
      </w:r>
    </w:p>
    <w:p w14:paraId="083AEE69" w14:textId="734C24CB" w:rsidR="006F0FA1" w:rsidRPr="00565579" w:rsidRDefault="006F0FA1" w:rsidP="00565579">
      <w:pPr>
        <w:pStyle w:val="BodyText"/>
      </w:pPr>
      <w:r w:rsidRPr="00565579">
        <w:t xml:space="preserve">The purpose of this document is to describe how to calculate the effective intensity of a given flash of light when viewed at </w:t>
      </w:r>
      <w:r w:rsidR="0063564C" w:rsidRPr="00565579">
        <w:t>the IALA defined illumination threshold for visual signalling. In the past, effective intensity models have been based on the achromatic threshold, which does not necessarily model the human visual system response accurately at signal illumination leve</w:t>
      </w:r>
      <w:r w:rsidR="00565579" w:rsidRPr="00565579">
        <w:t>ls used for visual signalling.</w:t>
      </w:r>
    </w:p>
    <w:p w14:paraId="00CEAA48" w14:textId="1667BFA5" w:rsidR="006F0FA1" w:rsidRPr="00565579" w:rsidRDefault="0063564C" w:rsidP="00565579">
      <w:pPr>
        <w:pStyle w:val="BodyText"/>
      </w:pPr>
      <w:r w:rsidRPr="00565579">
        <w:t>Nevertheless, the Modified Allard Method described below has been demonstrated to match observations well at the visual signalling illuminance threshold, despite its origins being for the calculation of effective intensity at achromatic threshold.</w:t>
      </w:r>
    </w:p>
    <w:p w14:paraId="63C50F85" w14:textId="36FD05A3" w:rsidR="006F0FA1" w:rsidRDefault="003140C7" w:rsidP="006F0FA1">
      <w:pPr>
        <w:pStyle w:val="Heading1"/>
      </w:pPr>
      <w:bookmarkStart w:id="424" w:name="_Toc40108588"/>
      <w:r>
        <w:t>DESCRIPTION OF EFFECTIVE INTENSITY OF A R</w:t>
      </w:r>
      <w:ins w:id="425" w:author="Alwyn Williams" w:date="2020-05-07T08:11:00Z">
        <w:r w:rsidR="0051471E">
          <w:t>h</w:t>
        </w:r>
      </w:ins>
      <w:r>
        <w:t>YTHMIC LIGHT</w:t>
      </w:r>
      <w:bookmarkEnd w:id="424"/>
    </w:p>
    <w:p w14:paraId="4A07E9B6" w14:textId="77777777" w:rsidR="001F23D4" w:rsidRDefault="001F23D4" w:rsidP="001F23D4">
      <w:pPr>
        <w:pStyle w:val="Heading1separatationline"/>
      </w:pPr>
    </w:p>
    <w:p w14:paraId="7AB45533" w14:textId="66187F1F" w:rsidR="001F23D4" w:rsidRPr="00565579" w:rsidRDefault="001F23D4" w:rsidP="00565579">
      <w:pPr>
        <w:pStyle w:val="BodyText"/>
      </w:pPr>
      <w:r w:rsidRPr="00565579">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can just be seen it is possible to obtain a quantitative measure of the effectiveness of its light by comparing it with a steady </w:t>
      </w:r>
      <w:r w:rsidR="00BC2A4B" w:rsidRPr="00565579">
        <w:t>light, which is also just seen under the same conditions at the same range,</w:t>
      </w:r>
      <w:r w:rsidRPr="00565579">
        <w:t xml:space="preserve"> and by the same observer.  Sufficient consistency is obtained in such observations to permit the evaluation of effective intensity of the flash as the intensity of the fixed </w:t>
      </w:r>
      <w:r w:rsidR="00BC2A4B" w:rsidRPr="00565579">
        <w:t>light, which</w:t>
      </w:r>
      <w:r w:rsidRPr="00565579">
        <w:t xml:space="preserve"> is its equivalent for detection at the threshold of visual perception (achromatic threshold).  In this document, </w:t>
      </w:r>
      <w:r w:rsidR="00902244" w:rsidRPr="00565579">
        <w:t xml:space="preserve">the recommended </w:t>
      </w:r>
      <w:r w:rsidRPr="00565579">
        <w:t>method of evaluating the effective intensity for various flash forms (distributions of luminous intensity with time) will be considered.  The effective intensity is defined by the equivalence of fixed and flashing lights at threshold levels, and levels above threshold are not considered.  Unless otherwise stated, the evaluations are for single flashes</w:t>
      </w:r>
      <w:r w:rsidR="008A5597" w:rsidRPr="00565579">
        <w:t>, with the lowest effective intensity of the flashes in a character defining the nominal range of that light</w:t>
      </w:r>
      <w:r w:rsidRPr="00565579">
        <w:t>.</w:t>
      </w:r>
      <w:r w:rsidR="008A5597" w:rsidRPr="00565579">
        <w:t xml:space="preserve"> </w:t>
      </w:r>
    </w:p>
    <w:p w14:paraId="73358F78" w14:textId="5C1DD798" w:rsidR="001F23D4" w:rsidRPr="00565579" w:rsidRDefault="001F23D4" w:rsidP="00565579">
      <w:pPr>
        <w:pStyle w:val="BodyText"/>
      </w:pPr>
      <w:r w:rsidRPr="00565579">
        <w:t xml:space="preserve">To permit the use of </w:t>
      </w:r>
      <w:r w:rsidR="008A5597" w:rsidRPr="00565579">
        <w:t>the Modified Allard Method for</w:t>
      </w:r>
      <w:r w:rsidRPr="00565579">
        <w:t xml:space="preserve"> evaluation</w:t>
      </w:r>
      <w:r w:rsidR="008A5597" w:rsidRPr="00565579">
        <w:t xml:space="preserve"> of effective intensity</w:t>
      </w:r>
      <w:ins w:id="426" w:author="Alwyn Williams" w:date="2020-05-07T10:21:00Z">
        <w:r w:rsidR="005A53E4">
          <w:t xml:space="preserve"> for marine aid-to-navigation purposes, a number of assumptions are made. Namely,</w:t>
        </w:r>
      </w:ins>
      <w:del w:id="427" w:author="Alwyn Williams" w:date="2020-05-07T10:21:00Z">
        <w:r w:rsidRPr="00565579" w:rsidDel="005A53E4">
          <w:delText xml:space="preserve"> which shall be simple, universally applicable and of sufficient accuracy for practical purposes of marine aid-to-navigation provision, the other conditions of observation have been restricted to certain standard reference values, which have been chose</w:delText>
        </w:r>
        <w:r w:rsidR="008A5597" w:rsidRPr="00565579" w:rsidDel="005A53E4">
          <w:delText>n</w:delText>
        </w:r>
        <w:r w:rsidRPr="00565579" w:rsidDel="005A53E4">
          <w:delText xml:space="preserve"> to represent typical average conditions for marine observation of lights:</w:delText>
        </w:r>
      </w:del>
    </w:p>
    <w:p w14:paraId="68CDD7DE" w14:textId="50F3303A" w:rsidR="001F23D4" w:rsidRDefault="001F23D4" w:rsidP="001F23D4">
      <w:pPr>
        <w:pStyle w:val="List1"/>
        <w:numPr>
          <w:ilvl w:val="0"/>
          <w:numId w:val="42"/>
        </w:numPr>
      </w:pPr>
      <w:r>
        <w:t>Young observer with normal vision</w:t>
      </w:r>
      <w:r w:rsidR="008A5597">
        <w:t>;</w:t>
      </w:r>
    </w:p>
    <w:p w14:paraId="7EDDF45F" w14:textId="0F5AFD40" w:rsidR="001F23D4" w:rsidRDefault="001F23D4" w:rsidP="001F23D4">
      <w:pPr>
        <w:pStyle w:val="List1"/>
      </w:pPr>
      <w:r>
        <w:t>Subtense angle of light source at the eye of the observer ≤ 1′</w:t>
      </w:r>
      <w:r w:rsidR="008A5597">
        <w:t>;</w:t>
      </w:r>
    </w:p>
    <w:p w14:paraId="23F4D16E" w14:textId="3A9ED9CA" w:rsidR="001F23D4" w:rsidRDefault="001F23D4" w:rsidP="001F23D4">
      <w:pPr>
        <w:pStyle w:val="List1"/>
      </w:pPr>
      <w:del w:id="428" w:author="Alwyn Williams" w:date="2020-05-15T13:48:00Z">
        <w:r w:rsidDel="00860F76">
          <w:delText>Colour of light: White</w:delText>
        </w:r>
      </w:del>
      <w:ins w:id="429" w:author="Alwyn Williams" w:date="2020-05-15T13:48:00Z">
        <w:r w:rsidR="00860F76">
          <w:t>Applies to all light colours</w:t>
        </w:r>
      </w:ins>
      <w:r>
        <w:t>.</w:t>
      </w:r>
    </w:p>
    <w:p w14:paraId="17B9D67F" w14:textId="5FA1BF9A" w:rsidR="00004FC6" w:rsidRDefault="008E40C8" w:rsidP="001F23D4">
      <w:pPr>
        <w:pStyle w:val="BodyText"/>
      </w:pPr>
      <w:r>
        <w:t>In general, t</w:t>
      </w:r>
      <w:r w:rsidRPr="008E40C8">
        <w:t xml:space="preserve">he </w:t>
      </w:r>
      <w:r w:rsidR="00E512C6">
        <w:t>Modified Allard Method</w:t>
      </w:r>
      <w:r w:rsidRPr="008E40C8">
        <w:t xml:space="preserve"> make</w:t>
      </w:r>
      <w:r w:rsidR="008A5597">
        <w:t>s</w:t>
      </w:r>
      <w:r w:rsidRPr="008E40C8">
        <w:t xml:space="preserve"> use of time constants of the visual system</w:t>
      </w:r>
      <w:r w:rsidR="00E512C6">
        <w:t xml:space="preserve">, </w:t>
      </w:r>
      <w:r w:rsidRPr="008E40C8">
        <w:t>denoted by</w:t>
      </w:r>
      <w:r w:rsidR="008A2A21">
        <w:t xml:space="preserve"> </w:t>
      </w:r>
      <w:r w:rsidR="008A2A21" w:rsidRPr="008E40C8">
        <w:rPr>
          <w:rFonts w:ascii="Cambria Math" w:hAnsi="Cambria Math"/>
          <w:i/>
        </w:rPr>
        <w:t>a</w:t>
      </w:r>
      <w:r w:rsidR="008A2A21">
        <w:t>.</w:t>
      </w:r>
      <w:r w:rsidRPr="008E40C8">
        <w:t xml:space="preserve">  The constant</w:t>
      </w:r>
      <w:r w:rsidR="008A2A21">
        <w:t xml:space="preserve"> is the same as </w:t>
      </w:r>
      <w:r w:rsidRPr="008E40C8">
        <w:t xml:space="preserve">the more familiar time-constant </w:t>
      </w:r>
      <w:r w:rsidRPr="008E40C8">
        <w:rPr>
          <w:rFonts w:ascii="Cambria Math" w:hAnsi="Cambria Math"/>
          <w:i/>
        </w:rPr>
        <w:t>a</w:t>
      </w:r>
      <w:r>
        <w:t xml:space="preserve"> of the </w:t>
      </w:r>
      <w:r w:rsidRPr="008E40C8">
        <w:t xml:space="preserve">Blondel-Rey expression for the effective intensity </w:t>
      </w:r>
      <w:r w:rsidRPr="008E40C8">
        <w:rPr>
          <w:rFonts w:ascii="Cambria Math" w:hAnsi="Cambria Math"/>
          <w:i/>
        </w:rPr>
        <w:t>I</w:t>
      </w:r>
      <w:r w:rsidRPr="008E40C8">
        <w:rPr>
          <w:rFonts w:ascii="Cambria Math" w:hAnsi="Cambria Math"/>
          <w:i/>
          <w:vertAlign w:val="subscript"/>
        </w:rPr>
        <w:t>e</w:t>
      </w:r>
      <w:r w:rsidRPr="008E40C8">
        <w:rPr>
          <w:vertAlign w:val="subscript"/>
        </w:rPr>
        <w:t xml:space="preserve"> </w:t>
      </w:r>
      <w:ins w:id="430" w:author="Alwyn Williams" w:date="2020-05-07T08:20:00Z">
        <w:r w:rsidR="0051471E" w:rsidRPr="0051471E">
          <w:rPr>
            <w:rPrChange w:id="431" w:author="Alwyn Williams" w:date="2020-05-07T08:21:00Z">
              <w:rPr>
                <w:vertAlign w:val="subscript"/>
              </w:rPr>
            </w:rPrChange>
          </w:rPr>
          <w:t xml:space="preserve"> </w:t>
        </w:r>
      </w:ins>
      <w:r w:rsidRPr="008E40C8">
        <w:t xml:space="preserve">of </w:t>
      </w:r>
      <w:r>
        <w:t>flashes of rectangular form</w:t>
      </w:r>
      <w:ins w:id="432" w:author="Alwyn Williams" w:date="2020-05-11T16:51:00Z">
        <w:r w:rsidR="00924F77">
          <w:t xml:space="preserve"> as shown in </w:t>
        </w:r>
        <w:r w:rsidR="00924F77">
          <w:fldChar w:fldCharType="begin"/>
        </w:r>
        <w:r w:rsidR="00924F77">
          <w:instrText xml:space="preserve"> REF _Ref40108323 \r </w:instrText>
        </w:r>
      </w:ins>
      <w:r w:rsidR="00924F77">
        <w:fldChar w:fldCharType="separate"/>
      </w:r>
      <w:ins w:id="433" w:author="Alwyn Williams" w:date="2020-05-11T16:56:00Z">
        <w:r w:rsidR="00B9666E">
          <w:t>Figure 1</w:t>
        </w:r>
      </w:ins>
      <w:ins w:id="434" w:author="Alwyn Williams" w:date="2020-05-11T16:51:00Z">
        <w:r w:rsidR="00924F77">
          <w:fldChar w:fldCharType="end"/>
        </w:r>
      </w:ins>
      <w:r>
        <w:t>:</w:t>
      </w:r>
      <w:bookmarkStart w:id="435" w:name="_GoBack"/>
      <w:bookmarkEnd w:id="435"/>
    </w:p>
    <w:p w14:paraId="4C0E183F" w14:textId="09EF7908" w:rsidR="008E40C8" w:rsidRPr="008E40C8" w:rsidRDefault="00860F76" w:rsidP="001F23D4">
      <w:pPr>
        <w:pStyle w:val="BodyText"/>
        <w:rPr>
          <w:rFonts w:eastAsiaTheme="minorEastAsia"/>
        </w:rPr>
      </w:pPr>
      <m:oMathPara>
        <m:oMath>
          <m:f>
            <m:fPr>
              <m:ctrlPr>
                <w:del w:id="436" w:author="Alwyn Williams" w:date="2020-05-11T16:28:00Z">
                  <w:rPr>
                    <w:rFonts w:ascii="Cambria Math" w:hAnsi="Cambria Math"/>
                    <w:i/>
                  </w:rPr>
                </w:del>
              </m:ctrlPr>
            </m:fPr>
            <m:num>
              <m:sSub>
                <m:sSubPr>
                  <m:ctrlPr>
                    <w:del w:id="437" w:author="Alwyn Williams" w:date="2020-05-11T16:28:00Z">
                      <w:rPr>
                        <w:rFonts w:ascii="Cambria Math" w:hAnsi="Cambria Math"/>
                        <w:i/>
                      </w:rPr>
                    </w:del>
                  </m:ctrlPr>
                </m:sSubPr>
                <m:e>
                  <m:r>
                    <w:del w:id="438" w:author="Alwyn Williams" w:date="2020-05-11T16:28:00Z">
                      <w:rPr>
                        <w:rFonts w:ascii="Cambria Math" w:hAnsi="Cambria Math"/>
                      </w:rPr>
                      <m:t>I</m:t>
                    </w:del>
                  </m:r>
                </m:e>
                <m:sub>
                  <m:r>
                    <w:del w:id="439" w:author="Alwyn Williams" w:date="2020-05-11T16:28:00Z">
                      <w:rPr>
                        <w:rFonts w:ascii="Cambria Math" w:hAnsi="Cambria Math"/>
                      </w:rPr>
                      <m:t>e</m:t>
                    </w:del>
                  </m:r>
                </m:sub>
              </m:sSub>
            </m:num>
            <m:den>
              <m:sSub>
                <m:sSubPr>
                  <m:ctrlPr>
                    <w:del w:id="440" w:author="Alwyn Williams" w:date="2020-05-11T16:27:00Z">
                      <w:rPr>
                        <w:rFonts w:ascii="Cambria Math" w:hAnsi="Cambria Math"/>
                        <w:i/>
                      </w:rPr>
                    </w:del>
                  </m:ctrlPr>
                </m:sSubPr>
                <m:e>
                  <m:r>
                    <w:del w:id="441" w:author="Alwyn Williams" w:date="2020-05-11T16:27:00Z">
                      <w:rPr>
                        <w:rFonts w:ascii="Cambria Math" w:hAnsi="Cambria Math"/>
                      </w:rPr>
                      <m:t>I</m:t>
                    </w:del>
                  </m:r>
                </m:e>
                <m:sub>
                  <m:r>
                    <w:del w:id="442" w:author="Alwyn Williams" w:date="2020-05-11T16:27:00Z">
                      <w:rPr>
                        <w:rFonts w:ascii="Cambria Math" w:hAnsi="Cambria Math"/>
                      </w:rPr>
                      <m:t>o</m:t>
                    </w:del>
                  </m:r>
                </m:sub>
              </m:sSub>
            </m:den>
          </m:f>
          <m:sSub>
            <m:sSubPr>
              <m:ctrlPr>
                <w:ins w:id="443" w:author="Alwyn Williams" w:date="2020-05-11T16:28:00Z">
                  <w:rPr>
                    <w:rFonts w:ascii="Cambria Math" w:hAnsi="Cambria Math"/>
                    <w:i/>
                  </w:rPr>
                </w:ins>
              </m:ctrlPr>
            </m:sSubPr>
            <m:e>
              <m:r>
                <w:ins w:id="444" w:author="Alwyn Williams" w:date="2020-05-11T16:28:00Z">
                  <w:rPr>
                    <w:rFonts w:ascii="Cambria Math" w:hAnsi="Cambria Math"/>
                  </w:rPr>
                  <m:t>I</m:t>
                </w:ins>
              </m:r>
            </m:e>
            <m:sub>
              <m:r>
                <w:ins w:id="445" w:author="Alwyn Williams" w:date="2020-05-11T16:28:00Z">
                  <w:rPr>
                    <w:rFonts w:ascii="Cambria Math" w:hAnsi="Cambria Math"/>
                  </w:rPr>
                  <m:t>e</m:t>
                </w:ins>
              </m:r>
            </m:sub>
          </m:sSub>
          <m:r>
            <w:rPr>
              <w:rFonts w:ascii="Cambria Math" w:hAnsi="Cambria Math"/>
            </w:rPr>
            <m:t>=</m:t>
          </m:r>
          <m:sSub>
            <m:sSubPr>
              <m:ctrlPr>
                <w:ins w:id="446" w:author="Alwyn Williams" w:date="2020-05-11T16:27:00Z">
                  <w:rPr>
                    <w:rFonts w:ascii="Cambria Math" w:hAnsi="Cambria Math"/>
                    <w:i/>
                  </w:rPr>
                </w:ins>
              </m:ctrlPr>
            </m:sSubPr>
            <m:e>
              <m:r>
                <w:ins w:id="447" w:author="Alwyn Williams" w:date="2020-05-11T16:27:00Z">
                  <w:rPr>
                    <w:rFonts w:ascii="Cambria Math" w:hAnsi="Cambria Math"/>
                  </w:rPr>
                  <m:t>I</m:t>
                </w:ins>
              </m:r>
            </m:e>
            <m:sub>
              <m:r>
                <w:ins w:id="448" w:author="Alwyn Williams" w:date="2020-05-11T16:27:00Z">
                  <w:rPr>
                    <w:rFonts w:ascii="Cambria Math" w:hAnsi="Cambria Math"/>
                  </w:rPr>
                  <m:t>o</m:t>
                </w:ins>
              </m:r>
            </m:sub>
          </m:sSub>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57E681CD" w:rsidR="008E40C8" w:rsidRDefault="008E40C8" w:rsidP="00870E1A">
      <w:pPr>
        <w:pStyle w:val="equation"/>
      </w:pPr>
      <w:bookmarkStart w:id="449" w:name="_Ref457830476"/>
      <w:bookmarkStart w:id="450" w:name="_Toc40108629"/>
      <w:r>
        <w:t>Blondel-Rey Expression for the Effective Intensity</w:t>
      </w:r>
      <w:bookmarkEnd w:id="449"/>
      <w:bookmarkEnd w:id="450"/>
    </w:p>
    <w:p w14:paraId="1F34733D" w14:textId="6F6AAC03" w:rsidR="008E40C8" w:rsidRDefault="008E40C8" w:rsidP="008E40C8">
      <w:pPr>
        <w:pStyle w:val="BodyText"/>
      </w:pPr>
      <w:r>
        <w:t>Where:</w:t>
      </w:r>
    </w:p>
    <w:p w14:paraId="37165940" w14:textId="50FCCD42"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e</w:t>
      </w:r>
      <w:r>
        <w:t xml:space="preserve"> is the effective intensity (cd)</w:t>
      </w:r>
      <w:ins w:id="451" w:author="Alwyn Williams" w:date="2020-05-13T14:58:00Z">
        <w:r w:rsidR="000A5917">
          <w:t>,</w:t>
        </w:r>
      </w:ins>
    </w:p>
    <w:p w14:paraId="7B5A1E21" w14:textId="5CDAF74C"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o</w:t>
      </w:r>
      <w:r>
        <w:t xml:space="preserve"> is the peak intensity (cd)</w:t>
      </w:r>
      <w:ins w:id="452" w:author="Alwyn Williams" w:date="2020-05-13T14:58:00Z">
        <w:r w:rsidR="000A5917">
          <w:t>,</w:t>
        </w:r>
      </w:ins>
    </w:p>
    <w:p w14:paraId="2376A54C" w14:textId="196F580B" w:rsidR="008E40C8" w:rsidRDefault="008E40C8" w:rsidP="008E40C8">
      <w:pPr>
        <w:pStyle w:val="BodyText"/>
      </w:pPr>
      <w:r>
        <w:tab/>
      </w:r>
      <w:r w:rsidRPr="008E40C8">
        <w:rPr>
          <w:rFonts w:ascii="Cambria Math" w:hAnsi="Cambria Math"/>
          <w:i/>
        </w:rPr>
        <w:t>t</w:t>
      </w:r>
      <w:r>
        <w:t xml:space="preserve"> </w:t>
      </w:r>
      <w:ins w:id="453" w:author="Alwyn Williams" w:date="2020-05-07T08:21:00Z">
        <w:r w:rsidR="0051471E">
          <w:t xml:space="preserve"> </w:t>
        </w:r>
      </w:ins>
      <w:r>
        <w:t>is the length of the rectangular flash (s)</w:t>
      </w:r>
      <w:ins w:id="454" w:author="Alwyn Williams" w:date="2020-05-13T14:58:00Z">
        <w:r w:rsidR="000A5917">
          <w:t>,</w:t>
        </w:r>
      </w:ins>
    </w:p>
    <w:p w14:paraId="664D4932" w14:textId="73321C3A" w:rsidR="008E40C8" w:rsidRDefault="008E40C8" w:rsidP="008E40C8">
      <w:pPr>
        <w:pStyle w:val="BodyText"/>
      </w:pPr>
      <w:r>
        <w:tab/>
      </w:r>
      <w:r w:rsidRPr="008E40C8">
        <w:rPr>
          <w:rFonts w:ascii="Cambria Math" w:hAnsi="Cambria Math"/>
          <w:i/>
        </w:rPr>
        <w:t>a</w:t>
      </w:r>
      <w:r>
        <w:t xml:space="preserve"> is the visual time constant (s)</w:t>
      </w:r>
      <w:ins w:id="455" w:author="Alwyn Williams" w:date="2020-05-13T14:58:00Z">
        <w:r w:rsidR="000A5917">
          <w:t>.</w:t>
        </w:r>
      </w:ins>
    </w:p>
    <w:p w14:paraId="69699C74" w14:textId="2111A2BC" w:rsidR="003F3591" w:rsidRDefault="00924F77">
      <w:pPr>
        <w:pStyle w:val="BodyText"/>
        <w:keepNext/>
        <w:jc w:val="center"/>
        <w:rPr>
          <w:ins w:id="456" w:author="Alwyn Williams" w:date="2020-05-11T16:50:00Z"/>
        </w:rPr>
        <w:pPrChange w:id="457" w:author="Alwyn Williams" w:date="2020-05-11T16:50:00Z">
          <w:pPr>
            <w:pStyle w:val="BodyText"/>
            <w:jc w:val="center"/>
          </w:pPr>
        </w:pPrChange>
      </w:pPr>
      <w:ins w:id="458" w:author="Alwyn Williams" w:date="2020-05-11T16:52:00Z">
        <w:r>
          <w:rPr>
            <w:noProof/>
            <w:lang w:eastAsia="en-GB"/>
          </w:rPr>
          <w:lastRenderedPageBreak/>
          <w:drawing>
            <wp:inline distT="0" distB="0" distL="0" distR="0" wp14:anchorId="22F48BC1" wp14:editId="16F839AB">
              <wp:extent cx="3296873" cy="2100672"/>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07810" cy="2107641"/>
                      </a:xfrm>
                      <a:prstGeom prst="rect">
                        <a:avLst/>
                      </a:prstGeom>
                      <a:noFill/>
                    </pic:spPr>
                  </pic:pic>
                </a:graphicData>
              </a:graphic>
            </wp:inline>
          </w:drawing>
        </w:r>
      </w:ins>
    </w:p>
    <w:p w14:paraId="6E052883" w14:textId="60966A28" w:rsidR="003F3591" w:rsidRDefault="003F3591">
      <w:pPr>
        <w:pStyle w:val="Figurecaption"/>
        <w:rPr>
          <w:ins w:id="459" w:author="Alwyn Williams" w:date="2020-05-11T16:40:00Z"/>
        </w:rPr>
        <w:pPrChange w:id="460" w:author="Alwyn Williams" w:date="2020-05-11T16:50:00Z">
          <w:pPr>
            <w:pStyle w:val="BodyText"/>
          </w:pPr>
        </w:pPrChange>
      </w:pPr>
      <w:bookmarkStart w:id="461" w:name="_Ref40108323"/>
      <w:bookmarkStart w:id="462" w:name="_Toc40108615"/>
      <w:ins w:id="463" w:author="Alwyn Williams" w:date="2020-05-11T16:50:00Z">
        <w:r>
          <w:t>Rectangular flash shape</w:t>
        </w:r>
      </w:ins>
      <w:bookmarkEnd w:id="461"/>
      <w:bookmarkEnd w:id="462"/>
    </w:p>
    <w:p w14:paraId="0F57294D" w14:textId="459486D3" w:rsidR="008E40C8" w:rsidRDefault="008E40C8" w:rsidP="008E40C8">
      <w:pPr>
        <w:pStyle w:val="BodyText"/>
      </w:pPr>
      <w:r w:rsidRPr="008E40C8">
        <w:t>In general</w:t>
      </w:r>
      <w:r>
        <w:t>,</w:t>
      </w:r>
      <w:r w:rsidRPr="008E40C8">
        <w:t xml:space="preserve"> the time-constants are dependent on the colour of the light exhibited, on the level of background luminance against which the light is seen, and on the angular subtense of the light source at the eye of the observer.  </w:t>
      </w:r>
    </w:p>
    <w:p w14:paraId="180EDCEC" w14:textId="6CC3F617" w:rsidR="008E40C8" w:rsidRDefault="008E40C8" w:rsidP="008E40C8">
      <w:pPr>
        <w:pStyle w:val="BodyText"/>
      </w:pPr>
      <w:del w:id="464" w:author="Alwyn Williams" w:date="2020-05-15T13:48:00Z">
        <w:r w:rsidRPr="00E512C6" w:rsidDel="00860F76">
          <w:delText xml:space="preserve">Under </w:delText>
        </w:r>
      </w:del>
      <w:ins w:id="465" w:author="Alwyn Williams" w:date="2020-05-15T13:48:00Z">
        <w:r w:rsidR="00860F76">
          <w:t>Further to</w:t>
        </w:r>
        <w:r w:rsidR="00860F76" w:rsidRPr="00E512C6">
          <w:t xml:space="preserve"> </w:t>
        </w:r>
      </w:ins>
      <w:r w:rsidRPr="00E512C6">
        <w:t xml:space="preserve">the </w:t>
      </w:r>
      <w:del w:id="466" w:author="Alwyn Williams" w:date="2020-05-15T13:48:00Z">
        <w:r w:rsidRPr="00E512C6" w:rsidDel="00860F76">
          <w:delText>reference conditions</w:delText>
        </w:r>
      </w:del>
      <w:ins w:id="467" w:author="Alwyn Williams" w:date="2020-05-15T13:48:00Z">
        <w:r w:rsidR="00860F76">
          <w:t>assumptions</w:t>
        </w:r>
      </w:ins>
      <w:r w:rsidRPr="00E512C6">
        <w:t xml:space="preserve"> stated above: </w:t>
      </w:r>
      <w:r w:rsidR="0009331F" w:rsidRPr="00E512C6">
        <w:t xml:space="preserve">for both daytime and night-time observations, it is recommended that the value of </w:t>
      </w:r>
      <w:r w:rsidR="0009331F" w:rsidRPr="00E512C6">
        <w:rPr>
          <w:rFonts w:ascii="Times New Roman" w:hAnsi="Times New Roman" w:cs="Times New Roman"/>
          <w:i/>
        </w:rPr>
        <w:t xml:space="preserve">a </w:t>
      </w:r>
      <w:r w:rsidR="0009331F" w:rsidRPr="00E512C6">
        <w:t>be taken equal to 0.1 second</w:t>
      </w:r>
      <w:ins w:id="468" w:author="Alwyn Williams" w:date="2020-05-14T10:58:00Z">
        <w:r w:rsidR="00264385">
          <w:t>s</w:t>
        </w:r>
      </w:ins>
      <w:r w:rsidR="0009331F" w:rsidRPr="00E512C6">
        <w:t xml:space="preserve"> for all signal colours, except blue, which shall be taken equal to 0.2 second</w:t>
      </w:r>
      <w:ins w:id="469" w:author="Alwyn Williams" w:date="2020-05-14T10:58:00Z">
        <w:r w:rsidR="00264385">
          <w:t>s</w:t>
        </w:r>
      </w:ins>
      <w:r w:rsidR="0009331F" w:rsidRPr="00E512C6">
        <w:t xml:space="preserve"> at night.</w:t>
      </w:r>
    </w:p>
    <w:p w14:paraId="49C6ABAA" w14:textId="687AF5D3" w:rsidR="00E512C6" w:rsidRPr="00E512C6" w:rsidRDefault="00E512C6" w:rsidP="008E40C8">
      <w:pPr>
        <w:pStyle w:val="BodyText"/>
      </w:pPr>
      <w:r>
        <w:t xml:space="preserve">The value of </w:t>
      </w:r>
      <w:r w:rsidRPr="00E512C6">
        <w:rPr>
          <w:rFonts w:ascii="Times New Roman" w:hAnsi="Times New Roman" w:cs="Times New Roman"/>
          <w:i/>
        </w:rPr>
        <w:t>a</w:t>
      </w:r>
      <w:r>
        <w:t xml:space="preserve"> has changed from previous editions of the effective intensity recommendations to make the Modified Allard Method fit closer to observations</w:t>
      </w:r>
      <w:r w:rsidR="00565579">
        <w:t>.</w:t>
      </w:r>
    </w:p>
    <w:p w14:paraId="21C8D972" w14:textId="659499D3" w:rsidR="008E40C8" w:rsidRDefault="003140C7" w:rsidP="008E40C8">
      <w:pPr>
        <w:pStyle w:val="Heading1"/>
      </w:pPr>
      <w:bookmarkStart w:id="470" w:name="_Toc40108589"/>
      <w:r>
        <w:t>EVALUATION OF EFFECTIVE INTENSITY</w:t>
      </w:r>
      <w:bookmarkEnd w:id="470"/>
    </w:p>
    <w:p w14:paraId="53BCF243" w14:textId="77777777" w:rsidR="008E40C8" w:rsidRDefault="008E40C8" w:rsidP="008E40C8">
      <w:pPr>
        <w:pStyle w:val="Heading1separatationline"/>
      </w:pPr>
    </w:p>
    <w:p w14:paraId="704FC049" w14:textId="4F4DED63" w:rsidR="000F7437" w:rsidRDefault="000F7437" w:rsidP="000F7437">
      <w:pPr>
        <w:pStyle w:val="BodyText"/>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have been described in </w:t>
      </w:r>
      <w:r w:rsidR="00E512C6" w:rsidRPr="00C96966">
        <w:t>IALA Recommendation E200-3</w:t>
      </w:r>
      <w:r w:rsidRPr="00C96966">
        <w:t>,</w:t>
      </w:r>
      <w:r>
        <w:t xml:space="preserve"> and the difficulties and limitations inherent in them have been discussed.</w:t>
      </w:r>
    </w:p>
    <w:p w14:paraId="42BC07AB" w14:textId="66BB63F3" w:rsidR="009D4A96" w:rsidRDefault="009D4A96" w:rsidP="003140C7">
      <w:pPr>
        <w:pStyle w:val="Heading2"/>
      </w:pPr>
      <w:bookmarkStart w:id="471" w:name="_Toc40108590"/>
      <w:r>
        <w:t xml:space="preserve">Modified </w:t>
      </w:r>
      <w:r w:rsidRPr="003140C7">
        <w:t>Allard</w:t>
      </w:r>
      <w:r>
        <w:t xml:space="preserve"> Method</w:t>
      </w:r>
      <w:bookmarkEnd w:id="471"/>
    </w:p>
    <w:p w14:paraId="51795E77" w14:textId="77777777" w:rsidR="009D4A96" w:rsidRDefault="009D4A96" w:rsidP="0051518B">
      <w:pPr>
        <w:pStyle w:val="Heading2separationline"/>
      </w:pPr>
    </w:p>
    <w:p w14:paraId="26C76C63" w14:textId="13AB4B5C" w:rsidR="009D4A96" w:rsidRPr="0051518B" w:rsidRDefault="009D4A96" w:rsidP="0051518B">
      <w:pPr>
        <w:pStyle w:val="Heading3"/>
      </w:pPr>
      <w:bookmarkStart w:id="472" w:name="_Toc40108591"/>
      <w:r>
        <w:t>Continuous Time Version</w:t>
      </w:r>
      <w:bookmarkEnd w:id="472"/>
    </w:p>
    <w:p w14:paraId="25C95D2E" w14:textId="08E08027" w:rsidR="008F45C6" w:rsidRDefault="008F45C6" w:rsidP="008F45C6">
      <w:pPr>
        <w:pStyle w:val="BodyText"/>
      </w:pPr>
      <w:r>
        <w:t xml:space="preserve">In the Modified Allard Method, the effective intensity, </w:t>
      </w:r>
      <w:r w:rsidRPr="00CA5075">
        <w:rPr>
          <w:rFonts w:ascii="Cambria Math" w:hAnsi="Cambria Math"/>
          <w:i/>
        </w:rPr>
        <w:t>I</w:t>
      </w:r>
      <w:r w:rsidRPr="00EA5C7C">
        <w:rPr>
          <w:rFonts w:ascii="Cambria Math" w:hAnsi="Cambria Math"/>
          <w:i/>
          <w:vertAlign w:val="subscript"/>
        </w:rPr>
        <w:t>e</w:t>
      </w:r>
      <w:r>
        <w:t>, of a finite length flash is determined by the maximum value of the convolution result between the flash profile and the visual system response function. Thus,</w:t>
      </w:r>
    </w:p>
    <w:p w14:paraId="39088142" w14:textId="77777777" w:rsidR="008F45C6" w:rsidRPr="00083B7D" w:rsidRDefault="00860F76" w:rsidP="008F45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lang w:val="en-US"/>
                        </w:rPr>
                        <m:t>-∞</m:t>
                      </m:r>
                    </m:sub>
                    <m:sup>
                      <m:r>
                        <w:rPr>
                          <w:rFonts w:ascii="Cambria Math" w:hAnsi="Cambria Math"/>
                          <w:lang w:val="en-US"/>
                        </w:rPr>
                        <m:t>+∞</m:t>
                      </m:r>
                    </m:sup>
                    <m:e>
                      <m:r>
                        <w:rPr>
                          <w:rFonts w:ascii="Cambria Math" w:hAnsi="Cambria Math"/>
                        </w:rPr>
                        <m:t>I</m:t>
                      </m:r>
                      <m:d>
                        <m:dPr>
                          <m:ctrlPr>
                            <w:rPr>
                              <w:rFonts w:ascii="Cambria Math" w:hAnsi="Cambria Math"/>
                              <w:i/>
                            </w:rPr>
                          </m:ctrlPr>
                        </m:dPr>
                        <m:e>
                          <m:r>
                            <w:rPr>
                              <w:rFonts w:ascii="Cambria Math" w:hAnsi="Cambria Math"/>
                            </w:rPr>
                            <m:t>t</m:t>
                          </m:r>
                          <m:r>
                            <w:rPr>
                              <w:rFonts w:ascii="Cambria Math" w:hAnsi="Cambria Math"/>
                              <w:lang w:val="en-US"/>
                            </w:rPr>
                            <m:t>-</m:t>
                          </m:r>
                          <m:r>
                            <w:rPr>
                              <w:rFonts w:ascii="Cambria Math" w:hAnsi="Cambria Math"/>
                            </w:rPr>
                            <m:t>t</m:t>
                          </m:r>
                          <m:r>
                            <w:rPr>
                              <w:rFonts w:ascii="Cambria Math" w:hAnsi="Cambria Math"/>
                              <w:lang w:val="en-US"/>
                            </w:rPr>
                            <m:t>'</m:t>
                          </m:r>
                        </m:e>
                      </m:d>
                      <m:r>
                        <w:rPr>
                          <w:rFonts w:ascii="Cambria Math" w:hAnsi="Cambria Math"/>
                          <w:lang w:val="en-US"/>
                        </w:rPr>
                        <m:t>⋅</m:t>
                      </m:r>
                      <m:r>
                        <w:rPr>
                          <w:rFonts w:ascii="Cambria Math" w:hAnsi="Cambria Math"/>
                        </w:rPr>
                        <m:t>q</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lang w:val="en-US"/>
                                </w:rPr>
                                <m:t>'</m:t>
                              </m:r>
                            </m:sup>
                          </m:sSup>
                        </m:e>
                      </m:d>
                      <m:r>
                        <w:rPr>
                          <w:rFonts w:ascii="Cambria Math" w:hAnsi="Cambria Math"/>
                          <w:lang w:val="en-US"/>
                        </w:rPr>
                        <m:t xml:space="preserve"> </m:t>
                      </m:r>
                      <m:r>
                        <w:rPr>
                          <w:rFonts w:ascii="Cambria Math" w:hAnsi="Cambria Math"/>
                        </w:rPr>
                        <m:t>dt</m:t>
                      </m:r>
                      <m:r>
                        <w:rPr>
                          <w:rFonts w:ascii="Cambria Math" w:hAnsi="Cambria Math"/>
                          <w:lang w:val="en-US"/>
                        </w:rPr>
                        <m:t>'</m:t>
                      </m:r>
                    </m:e>
                  </m:nary>
                </m:e>
              </m:d>
            </m:e>
          </m:func>
        </m:oMath>
      </m:oMathPara>
    </w:p>
    <w:p w14:paraId="165388C3" w14:textId="4E143C1F" w:rsidR="008F45C6" w:rsidRPr="00853D9B" w:rsidRDefault="008F45C6" w:rsidP="00870E1A">
      <w:pPr>
        <w:pStyle w:val="equation"/>
        <w:rPr>
          <w:rFonts w:eastAsiaTheme="minorEastAsia"/>
        </w:rPr>
      </w:pPr>
      <w:bookmarkStart w:id="473" w:name="_Ref487726320"/>
      <w:bookmarkStart w:id="474" w:name="_Toc40108630"/>
      <w:r>
        <w:rPr>
          <w:rFonts w:eastAsiaTheme="minorEastAsia"/>
        </w:rPr>
        <w:t>Modified Allard Method</w:t>
      </w:r>
      <w:bookmarkEnd w:id="473"/>
      <w:bookmarkEnd w:id="474"/>
    </w:p>
    <w:p w14:paraId="1DB254C4" w14:textId="77777777" w:rsidR="008F45C6" w:rsidRDefault="008F45C6" w:rsidP="008F45C6">
      <w:pPr>
        <w:pStyle w:val="BodyText"/>
      </w:pPr>
      <w:r>
        <w:t>Where:</w:t>
      </w:r>
    </w:p>
    <w:p w14:paraId="5D6AB852" w14:textId="26962395" w:rsidR="008F45C6" w:rsidRPr="00792B78" w:rsidRDefault="008F45C6" w:rsidP="008F45C6">
      <w:pPr>
        <w:pStyle w:val="BodyText"/>
        <w:rPr>
          <w:rFonts w:eastAsiaTheme="minorEastAsia"/>
        </w:rPr>
      </w:pPr>
      <w:r>
        <w:t xml:space="preserve"> </w:t>
      </w:r>
      <w:r>
        <w:tab/>
      </w:r>
      <m:oMath>
        <m:r>
          <w:rPr>
            <w:rFonts w:ascii="Cambria Math" w:hAnsi="Cambria Math"/>
          </w:rPr>
          <m:t>I</m:t>
        </m:r>
        <m:d>
          <m:dPr>
            <m:ctrlPr>
              <w:rPr>
                <w:rFonts w:ascii="Cambria Math" w:hAnsi="Cambria Math"/>
                <w:i/>
              </w:rPr>
            </m:ctrlPr>
          </m:dPr>
          <m:e>
            <m:r>
              <w:rPr>
                <w:rFonts w:ascii="Cambria Math" w:hAnsi="Cambria Math"/>
              </w:rPr>
              <m:t>t</m:t>
            </m:r>
          </m:e>
        </m:d>
      </m:oMath>
      <w:r>
        <w:rPr>
          <w:rFonts w:eastAsiaTheme="minorEastAsia"/>
        </w:rPr>
        <w:t xml:space="preserve"> is the instantaneous luminous intensity of the flash at a time </w:t>
      </w:r>
      <m:oMath>
        <m:r>
          <w:rPr>
            <w:rFonts w:ascii="Cambria Math" w:eastAsiaTheme="minorEastAsia" w:hAnsi="Cambria Math"/>
          </w:rPr>
          <m:t>t</m:t>
        </m:r>
      </m:oMath>
      <w:ins w:id="475" w:author="Alwyn Williams" w:date="2020-05-13T14:58:00Z">
        <w:r w:rsidR="000A5917">
          <w:rPr>
            <w:rFonts w:eastAsiaTheme="minorEastAsia"/>
          </w:rPr>
          <w:t>,</w:t>
        </w:r>
      </w:ins>
      <m:oMath>
        <m:r>
          <w:del w:id="476" w:author="Alwyn Williams" w:date="2020-05-13T14:58:00Z">
            <w:rPr>
              <w:rFonts w:ascii="Cambria Math" w:eastAsiaTheme="minorEastAsia" w:hAnsi="Cambria Math"/>
            </w:rPr>
            <m:t>.</m:t>
          </w:del>
        </m:r>
      </m:oMath>
    </w:p>
    <w:p w14:paraId="622E08D0" w14:textId="77777777" w:rsidR="008F45C6" w:rsidRPr="00792B78" w:rsidRDefault="008F45C6" w:rsidP="008F45C6">
      <w:pPr>
        <w:pStyle w:val="BodyText"/>
        <w:rPr>
          <w:rFonts w:eastAsiaTheme="minorEastAsia"/>
        </w:rPr>
      </w:pPr>
      <w:r>
        <w:rPr>
          <w:rFonts w:eastAsiaTheme="minorEastAsia"/>
        </w:rPr>
        <w:tab/>
      </w:r>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oMath>
      <w:r>
        <w:rPr>
          <w:rFonts w:eastAsiaTheme="minorEastAsia"/>
        </w:rPr>
        <w:t xml:space="preserve"> is the visual system response function.</w:t>
      </w:r>
      <w:del w:id="477" w:author="Alwyn Williams" w:date="2020-05-13T14:58:00Z">
        <w:r w:rsidDel="000A5917">
          <w:rPr>
            <w:rFonts w:eastAsiaTheme="minorEastAsia"/>
          </w:rPr>
          <w:delText xml:space="preserve"> </w:delText>
        </w:r>
      </w:del>
    </w:p>
    <w:p w14:paraId="1B150A67" w14:textId="77777777" w:rsidR="008F45C6" w:rsidRDefault="008F45C6" w:rsidP="008F45C6">
      <w:pPr>
        <w:pStyle w:val="BodyText"/>
        <w:rPr>
          <w:rFonts w:eastAsiaTheme="minorEastAsia"/>
        </w:rPr>
      </w:pPr>
    </w:p>
    <w:p w14:paraId="113CC80B" w14:textId="77777777" w:rsidR="008F45C6" w:rsidRDefault="008F45C6" w:rsidP="008F45C6">
      <w:pPr>
        <w:pStyle w:val="BodyText"/>
        <w:rPr>
          <w:rFonts w:eastAsiaTheme="minorEastAsia"/>
        </w:rPr>
      </w:pPr>
      <w:r>
        <w:rPr>
          <w:rFonts w:eastAsiaTheme="minorEastAsia"/>
        </w:rPr>
        <w:t xml:space="preserve">The visual system response function, </w:t>
      </w:r>
      <m:oMath>
        <m:r>
          <w:rPr>
            <w:rFonts w:ascii="Cambria Math" w:eastAsiaTheme="minorEastAsia" w:hAnsi="Cambria Math"/>
          </w:rPr>
          <m:t>q(t)</m:t>
        </m:r>
      </m:oMath>
      <w:r>
        <w:rPr>
          <w:rFonts w:eastAsiaTheme="minorEastAsia"/>
        </w:rPr>
        <w:t>, is determined by:</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41"/>
        <w:gridCol w:w="999"/>
      </w:tblGrid>
      <w:tr w:rsidR="008F45C6" w14:paraId="35742497" w14:textId="77777777" w:rsidTr="005D1F16">
        <w:trPr>
          <w:trHeight w:val="617"/>
        </w:trPr>
        <w:tc>
          <w:tcPr>
            <w:tcW w:w="1841" w:type="dxa"/>
            <w:vMerge w:val="restart"/>
          </w:tcPr>
          <w:p w14:paraId="63D3116E" w14:textId="77777777" w:rsidR="008F45C6" w:rsidRDefault="008F45C6" w:rsidP="005D1F16">
            <w:pPr>
              <w:pStyle w:val="BodyText"/>
              <w:rPr>
                <w:rFonts w:eastAsiaTheme="minorEastAsia"/>
              </w:rPr>
            </w:pPr>
            <m:oMathPara>
              <m:oMath>
                <m:r>
                  <w:rPr>
                    <w:rFonts w:ascii="Cambria Math" w:hAnsi="Cambria Math"/>
                  </w:rPr>
                  <w:lastRenderedPageBreak/>
                  <m:t>q</m:t>
                </m:r>
                <m:d>
                  <m:dPr>
                    <m:ctrlPr>
                      <w:rPr>
                        <w:rFonts w:ascii="Cambria Math" w:hAnsi="Cambria Math"/>
                        <w:i/>
                      </w:rPr>
                    </m:ctrlPr>
                  </m:dPr>
                  <m:e>
                    <m:r>
                      <w:rPr>
                        <w:rFonts w:ascii="Cambria Math" w:hAnsi="Cambria Math"/>
                      </w:rPr>
                      <m:t>t</m:t>
                    </m:r>
                  </m:e>
                </m:d>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f>
                            <m:fPr>
                              <m:ctrlPr>
                                <w:rPr>
                                  <w:rFonts w:ascii="Cambria Math" w:hAnsi="Cambria Math"/>
                                  <w:i/>
                                </w:rPr>
                              </m:ctrlPr>
                            </m:fPr>
                            <m:num>
                              <m:r>
                                <w:rPr>
                                  <w:rFonts w:ascii="Cambria Math" w:hAnsi="Cambria Math"/>
                                </w:rPr>
                                <m:t>a</m:t>
                              </m:r>
                            </m:num>
                            <m:den>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hAnsi="Cambria Math"/>
                                          <w:lang w:val="en-US"/>
                                        </w:rPr>
                                        <m:t>+</m:t>
                                      </m:r>
                                      <m:r>
                                        <w:rPr>
                                          <w:rFonts w:ascii="Cambria Math" w:hAnsi="Cambria Math"/>
                                        </w:rPr>
                                        <m:t>t</m:t>
                                      </m:r>
                                    </m:e>
                                  </m:d>
                                </m:e>
                                <m:sup>
                                  <m:r>
                                    <w:rPr>
                                      <w:rFonts w:ascii="Cambria Math" w:hAnsi="Cambria Math"/>
                                      <w:lang w:val="en-US"/>
                                    </w:rPr>
                                    <m:t>2</m:t>
                                  </m:r>
                                </m:sup>
                              </m:sSup>
                            </m:den>
                          </m:f>
                          <m:r>
                            <w:rPr>
                              <w:rFonts w:ascii="Cambria Math" w:hAnsi="Cambria Math"/>
                              <w:lang w:val="en-US"/>
                            </w:rPr>
                            <m:t xml:space="preserve"> </m:t>
                          </m:r>
                        </m:e>
                      </m:mr>
                      <m:mr>
                        <m:e>
                          <m:r>
                            <w:rPr>
                              <w:rFonts w:ascii="Cambria Math" w:hAnsi="Cambria Math"/>
                            </w:rPr>
                            <m:t xml:space="preserve">0 </m:t>
                          </m:r>
                        </m:e>
                      </m:mr>
                    </m:m>
                  </m:e>
                </m:d>
              </m:oMath>
            </m:oMathPara>
          </w:p>
        </w:tc>
        <w:tc>
          <w:tcPr>
            <w:tcW w:w="999" w:type="dxa"/>
            <w:vAlign w:val="center"/>
          </w:tcPr>
          <w:p w14:paraId="33509515"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t≥0</m:t>
              </m:r>
            </m:oMath>
          </w:p>
        </w:tc>
      </w:tr>
      <w:tr w:rsidR="008F45C6" w14:paraId="331CD919" w14:textId="77777777" w:rsidTr="005D1F16">
        <w:trPr>
          <w:trHeight w:val="70"/>
        </w:trPr>
        <w:tc>
          <w:tcPr>
            <w:tcW w:w="1841" w:type="dxa"/>
            <w:vMerge/>
          </w:tcPr>
          <w:p w14:paraId="43AC8627" w14:textId="77777777" w:rsidR="008F45C6" w:rsidRDefault="008F45C6" w:rsidP="005D1F16">
            <w:pPr>
              <w:pStyle w:val="BodyText"/>
              <w:rPr>
                <w:rFonts w:eastAsiaTheme="minorEastAsia"/>
              </w:rPr>
            </w:pPr>
          </w:p>
        </w:tc>
        <w:tc>
          <w:tcPr>
            <w:tcW w:w="999" w:type="dxa"/>
            <w:vAlign w:val="center"/>
          </w:tcPr>
          <w:p w14:paraId="4CA36314"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t&lt;0</m:t>
              </m:r>
            </m:oMath>
          </w:p>
        </w:tc>
      </w:tr>
    </w:tbl>
    <w:p w14:paraId="74C15DF5" w14:textId="79535E5B" w:rsidR="008F45C6" w:rsidRDefault="008F45C6" w:rsidP="00870E1A">
      <w:pPr>
        <w:pStyle w:val="equation"/>
        <w:rPr>
          <w:rFonts w:eastAsiaTheme="minorEastAsia"/>
        </w:rPr>
      </w:pPr>
      <w:bookmarkStart w:id="478" w:name="_Ref487726239"/>
      <w:bookmarkStart w:id="479" w:name="_Toc40108631"/>
      <w:r>
        <w:rPr>
          <w:rFonts w:eastAsiaTheme="minorEastAsia"/>
        </w:rPr>
        <w:t>Visual System Response Function</w:t>
      </w:r>
      <w:bookmarkEnd w:id="478"/>
      <w:bookmarkEnd w:id="479"/>
    </w:p>
    <w:p w14:paraId="393E83F4" w14:textId="77777777" w:rsidR="008F45C6" w:rsidRDefault="008F45C6" w:rsidP="008F45C6">
      <w:pPr>
        <w:pStyle w:val="BodyText"/>
        <w:rPr>
          <w:rFonts w:eastAsiaTheme="minorEastAsia"/>
        </w:rPr>
      </w:pPr>
      <w:r>
        <w:rPr>
          <w:rFonts w:eastAsiaTheme="minorEastAsia"/>
        </w:rPr>
        <w:t>Where:</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
        <w:gridCol w:w="3827"/>
      </w:tblGrid>
      <w:tr w:rsidR="008F45C6" w14:paraId="036C38AB" w14:textId="77777777" w:rsidTr="005D1F16">
        <w:trPr>
          <w:trHeight w:val="479"/>
        </w:trPr>
        <w:tc>
          <w:tcPr>
            <w:tcW w:w="1139" w:type="dxa"/>
            <w:vMerge w:val="restart"/>
          </w:tcPr>
          <w:p w14:paraId="2E58FC89" w14:textId="6FB1074B" w:rsidR="008F45C6" w:rsidRDefault="008F45C6" w:rsidP="005D1F16">
            <w:pPr>
              <w:pStyle w:val="BodyText"/>
              <w:rPr>
                <w:rFonts w:eastAsiaTheme="minorEastAsia"/>
              </w:rPr>
            </w:pPr>
            <m:oMathPara>
              <m:oMath>
                <m:r>
                  <w:rPr>
                    <w:rFonts w:ascii="Cambria Math" w:hAnsi="Cambria Math"/>
                  </w:rPr>
                  <m:t>a</m:t>
                </m:r>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r>
                            <w:rPr>
                              <w:rFonts w:ascii="Cambria Math" w:hAnsi="Cambria Math"/>
                            </w:rPr>
                            <m:t xml:space="preserve">0.1 </m:t>
                          </m:r>
                          <m:r>
                            <m:rPr>
                              <m:nor/>
                            </m:rPr>
                            <w:rPr>
                              <w:rFonts w:ascii="Cambria Math" w:hAnsi="Cambria Math"/>
                            </w:rPr>
                            <m:t>s</m:t>
                          </m:r>
                          <m:r>
                            <w:rPr>
                              <w:rFonts w:ascii="Cambria Math" w:hAnsi="Cambria Math"/>
                              <w:lang w:val="en-US"/>
                            </w:rPr>
                            <m:t xml:space="preserve"> </m:t>
                          </m:r>
                        </m:e>
                      </m:mr>
                      <m:mr>
                        <m:e>
                          <m:r>
                            <w:rPr>
                              <w:rFonts w:ascii="Cambria Math" w:hAnsi="Cambria Math"/>
                            </w:rPr>
                            <m:t xml:space="preserve">0.2 </m:t>
                          </m:r>
                          <m:r>
                            <m:rPr>
                              <m:nor/>
                            </m:rPr>
                            <w:rPr>
                              <w:rFonts w:ascii="Cambria Math" w:hAnsi="Cambria Math"/>
                            </w:rPr>
                            <m:t>s</m:t>
                          </m:r>
                        </m:e>
                      </m:mr>
                    </m:m>
                  </m:e>
                </m:d>
              </m:oMath>
            </m:oMathPara>
          </w:p>
        </w:tc>
        <w:tc>
          <w:tcPr>
            <w:tcW w:w="3827" w:type="dxa"/>
          </w:tcPr>
          <w:p w14:paraId="26DCE5E5" w14:textId="11799F97" w:rsidR="008F45C6" w:rsidRDefault="008F45C6" w:rsidP="005D1F16">
            <w:pPr>
              <w:pStyle w:val="BodyText"/>
              <w:rPr>
                <w:rFonts w:eastAsiaTheme="minorEastAsia"/>
              </w:rPr>
            </w:pPr>
            <w:r>
              <w:rPr>
                <w:rFonts w:eastAsiaTheme="minorEastAsia"/>
              </w:rPr>
              <w:t>for all signal colours except blue at night</w:t>
            </w:r>
            <w:ins w:id="480" w:author="Alwyn Williams" w:date="2020-05-13T14:59:00Z">
              <w:r w:rsidR="000A5917">
                <w:rPr>
                  <w:rFonts w:eastAsiaTheme="minorEastAsia"/>
                </w:rPr>
                <w:t>.</w:t>
              </w:r>
            </w:ins>
          </w:p>
        </w:tc>
      </w:tr>
      <w:tr w:rsidR="008F45C6" w14:paraId="3515680D" w14:textId="77777777" w:rsidTr="005D1F16">
        <w:trPr>
          <w:trHeight w:val="274"/>
        </w:trPr>
        <w:tc>
          <w:tcPr>
            <w:tcW w:w="1139" w:type="dxa"/>
            <w:vMerge/>
          </w:tcPr>
          <w:p w14:paraId="69C6AD9E" w14:textId="77777777" w:rsidR="008F45C6" w:rsidRDefault="008F45C6" w:rsidP="005D1F16">
            <w:pPr>
              <w:pStyle w:val="BodyText"/>
              <w:rPr>
                <w:rFonts w:eastAsiaTheme="minorEastAsia"/>
              </w:rPr>
            </w:pPr>
          </w:p>
        </w:tc>
        <w:tc>
          <w:tcPr>
            <w:tcW w:w="3827" w:type="dxa"/>
            <w:vAlign w:val="center"/>
          </w:tcPr>
          <w:p w14:paraId="05FF7AC4" w14:textId="39DE2FA6" w:rsidR="008F45C6" w:rsidRDefault="008F45C6" w:rsidP="005D1F16">
            <w:pPr>
              <w:pStyle w:val="BodyText"/>
              <w:rPr>
                <w:rFonts w:eastAsiaTheme="minorEastAsia"/>
              </w:rPr>
            </w:pPr>
            <w:r>
              <w:rPr>
                <w:rFonts w:eastAsiaTheme="minorEastAsia"/>
              </w:rPr>
              <w:t>for blue signal colour at night</w:t>
            </w:r>
            <w:ins w:id="481" w:author="Alwyn Williams" w:date="2020-05-13T14:59:00Z">
              <w:r w:rsidR="000A5917">
                <w:rPr>
                  <w:rFonts w:eastAsiaTheme="minorEastAsia"/>
                </w:rPr>
                <w:t>.</w:t>
              </w:r>
            </w:ins>
          </w:p>
        </w:tc>
      </w:tr>
    </w:tbl>
    <w:p w14:paraId="06C39C37" w14:textId="77777777" w:rsidR="009D4A96" w:rsidRDefault="009D4A96" w:rsidP="006160F2">
      <w:pPr>
        <w:pStyle w:val="BodyText"/>
      </w:pPr>
    </w:p>
    <w:p w14:paraId="1D49BAA1" w14:textId="1EBAE3AF" w:rsidR="006160F2" w:rsidRDefault="00955CDF" w:rsidP="006160F2">
      <w:pPr>
        <w:pStyle w:val="BodyText"/>
      </w:pPr>
      <w:r>
        <w:t>Figure 1</w:t>
      </w:r>
      <w:r w:rsidR="0009331F">
        <w:t xml:space="preserve"> </w:t>
      </w:r>
      <w:r w:rsidR="006160F2">
        <w:t xml:space="preserve">shows the Modified Allard visual </w:t>
      </w:r>
      <w:r w:rsidR="00381E11">
        <w:t xml:space="preserve">system </w:t>
      </w:r>
      <w:r w:rsidR="006160F2">
        <w:t>response function</w:t>
      </w:r>
      <w:r w:rsidR="00076EE9">
        <w:t xml:space="preserve">, </w:t>
      </w:r>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78AEC898" w:rsidR="00F02BBC" w:rsidRDefault="00C565C8" w:rsidP="0051518B">
      <w:pPr>
        <w:pStyle w:val="BodyText"/>
        <w:keepNext/>
        <w:jc w:val="center"/>
      </w:pPr>
      <w:del w:id="482" w:author="Alwyn Williams" w:date="2020-05-07T12:10:00Z">
        <w:r w:rsidRPr="00C565C8" w:rsidDel="00A25BE4">
          <w:rPr>
            <w:noProof/>
            <w:lang w:eastAsia="en-GB"/>
          </w:rPr>
          <w:drawing>
            <wp:inline distT="0" distB="0" distL="0" distR="0" wp14:anchorId="56B9DE91" wp14:editId="019D7E63">
              <wp:extent cx="4146331" cy="2567028"/>
              <wp:effectExtent l="0" t="0" r="698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149607" cy="2569056"/>
                      </a:xfrm>
                      <a:prstGeom prst="rect">
                        <a:avLst/>
                      </a:prstGeom>
                    </pic:spPr>
                  </pic:pic>
                </a:graphicData>
              </a:graphic>
            </wp:inline>
          </w:drawing>
        </w:r>
      </w:del>
      <w:ins w:id="483" w:author="Alwyn Williams" w:date="2020-05-07T12:10:00Z">
        <w:r w:rsidR="00A25BE4" w:rsidRPr="00A25BE4">
          <w:rPr>
            <w:noProof/>
            <w:lang w:eastAsia="en-GB"/>
          </w:rPr>
          <w:drawing>
            <wp:inline distT="0" distB="0" distL="0" distR="0" wp14:anchorId="64526AEC" wp14:editId="79760416">
              <wp:extent cx="4441372" cy="286683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450235" cy="2872560"/>
                      </a:xfrm>
                      <a:prstGeom prst="rect">
                        <a:avLst/>
                      </a:prstGeom>
                    </pic:spPr>
                  </pic:pic>
                </a:graphicData>
              </a:graphic>
            </wp:inline>
          </w:drawing>
        </w:r>
      </w:ins>
    </w:p>
    <w:p w14:paraId="511E9A8C" w14:textId="24FEC4DA" w:rsidR="00F02BBC" w:rsidRDefault="00F02BBC" w:rsidP="00870E1A">
      <w:pPr>
        <w:pStyle w:val="Figurecaption"/>
      </w:pPr>
      <w:bookmarkStart w:id="484" w:name="_Toc40108616"/>
      <w:r>
        <w:t>Graphical representation of the Modif</w:t>
      </w:r>
      <w:r w:rsidR="00043E56">
        <w:t>ied Allard Method Visual System Response</w:t>
      </w:r>
      <w:r>
        <w:t xml:space="preserve"> Function, q(t)</w:t>
      </w:r>
      <w:r w:rsidR="00C565C8">
        <w:t>, for different values of a. Negative values of t result in a value of 0 for q(t).</w:t>
      </w:r>
      <w:bookmarkEnd w:id="484"/>
    </w:p>
    <w:p w14:paraId="350B91EB" w14:textId="17E9C6AE" w:rsidR="00FC09A2" w:rsidRDefault="00FC09A2" w:rsidP="0051518B">
      <w:pPr>
        <w:pStyle w:val="Heading3"/>
      </w:pPr>
      <w:bookmarkStart w:id="485" w:name="_Toc40108592"/>
      <w:r>
        <w:t>Discrete-time Version</w:t>
      </w:r>
      <w:bookmarkEnd w:id="485"/>
    </w:p>
    <w:p w14:paraId="77EFA8EF" w14:textId="30F1A646" w:rsidR="00EE171C" w:rsidRDefault="00043E56" w:rsidP="006160F2">
      <w:pPr>
        <w:pStyle w:val="BodyText"/>
      </w:pPr>
      <w:r>
        <w:t xml:space="preserve">It can be shown that the continuous time version of Modified Allard Method can be utilised for discrete-time applications, such as photometric samples taken at </w:t>
      </w:r>
      <w:r w:rsidR="00996ADE">
        <w:rPr>
          <w:b/>
        </w:rPr>
        <w:t>regular</w:t>
      </w:r>
      <w:r w:rsidRPr="00996ADE">
        <w:rPr>
          <w:b/>
        </w:rPr>
        <w:t xml:space="preserve"> intervals</w:t>
      </w:r>
      <w:r>
        <w:t xml:space="preserve">. The methods of measuring are discussed in IALA </w:t>
      </w:r>
      <w:r w:rsidR="00996ADE">
        <w:t>Recommendation</w:t>
      </w:r>
      <w:r>
        <w:t xml:space="preserve"> </w:t>
      </w:r>
      <w:r w:rsidR="00996ADE" w:rsidRPr="00C96966">
        <w:t>E200-3</w:t>
      </w:r>
      <w:r w:rsidRPr="00552A4A">
        <w:t>.</w:t>
      </w:r>
      <w:r>
        <w:t xml:space="preserve"> Once a set of samples has been </w:t>
      </w:r>
      <w:r w:rsidR="004420B1">
        <w:t>obtained</w:t>
      </w:r>
      <w:r w:rsidR="00552A4A">
        <w:t xml:space="preserve">, </w:t>
      </w:r>
      <w:r w:rsidR="004420B1">
        <w:t xml:space="preserve">either by measurement </w:t>
      </w:r>
      <w:r w:rsidR="00552A4A">
        <w:t xml:space="preserve">or </w:t>
      </w:r>
      <w:r w:rsidR="004420B1">
        <w:t xml:space="preserve">by </w:t>
      </w:r>
      <w:r w:rsidR="00552A4A">
        <w:t>synthesis in a spreadsheet</w:t>
      </w:r>
      <w:r>
        <w:t xml:space="preserve">, the </w:t>
      </w:r>
      <w:r w:rsidR="00BB09DF">
        <w:t xml:space="preserve">first step of calculating the </w:t>
      </w:r>
      <w:r>
        <w:t>effective intensity of the flash can be</w:t>
      </w:r>
      <w:r w:rsidR="00BB09DF">
        <w:t xml:space="preserve"> achieved</w:t>
      </w:r>
      <w:r>
        <w:t xml:space="preserve"> using the following equation.</w:t>
      </w:r>
    </w:p>
    <w:p w14:paraId="066C1CC6" w14:textId="6E9EFD13" w:rsidR="00600CEB" w:rsidRPr="00083B7D" w:rsidRDefault="00FC09A2" w:rsidP="00600CEB">
      <w:pPr>
        <w:pStyle w:val="BodyText"/>
        <w:rPr>
          <w:rFonts w:eastAsiaTheme="minorEastAsia"/>
          <w:lang w:eastAsia="en-GB"/>
        </w:rPr>
      </w:pPr>
      <m:oMathPara>
        <m:oMath>
          <m:r>
            <w:rPr>
              <w:rFonts w:ascii="Cambria Math" w:hAnsi="Cambria Math"/>
              <w:lang w:val="en-US"/>
            </w:rPr>
            <m:t>i</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j</m:t>
                  </m:r>
                </m:sub>
              </m:sSub>
            </m:e>
          </m:d>
          <m:r>
            <w:rPr>
              <w:rFonts w:ascii="Cambria Math" w:hAnsi="Cambria Math"/>
              <w:lang w:val="en-US"/>
            </w:rPr>
            <m:t>=</m:t>
          </m:r>
          <m:r>
            <m:rPr>
              <m:sty m:val="p"/>
            </m:rPr>
            <w:rPr>
              <w:rFonts w:ascii="Cambria Math" w:hAnsi="Cambria Math"/>
              <w:lang w:val="en-US"/>
            </w:rPr>
            <m:t>Δ</m:t>
          </m:r>
          <m:r>
            <w:rPr>
              <w:rFonts w:ascii="Cambria Math" w:hAnsi="Cambria Math"/>
              <w:lang w:val="en-US"/>
            </w:rPr>
            <m:t>t</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num>
                <m:den>
                  <m:r>
                    <w:rPr>
                      <w:rFonts w:ascii="Cambria Math" w:eastAsiaTheme="minorEastAsia" w:hAnsi="Cambria Math"/>
                      <w:lang w:val="en-US"/>
                    </w:rPr>
                    <m:t>2</m:t>
                  </m:r>
                </m:den>
              </m:f>
              <m:r>
                <w:rPr>
                  <w:rFonts w:ascii="Cambria Math" w:eastAsiaTheme="minorEastAsia" w:hAnsi="Cambria Math"/>
                  <w:lang w:val="en-US"/>
                </w:rPr>
                <m:t>+</m:t>
              </m:r>
              <m:nary>
                <m:naryPr>
                  <m:chr m:val="∑"/>
                  <m:limLoc m:val="undOvr"/>
                  <m:ctrlPr>
                    <w:rPr>
                      <w:rFonts w:ascii="Cambria Math" w:eastAsiaTheme="minorEastAsia" w:hAnsi="Cambria Math"/>
                      <w:i/>
                      <w:lang w:val="en-US"/>
                    </w:rPr>
                  </m:ctrlPr>
                </m:naryPr>
                <m:sub>
                  <m:r>
                    <w:rPr>
                      <w:rFonts w:ascii="Cambria Math" w:eastAsiaTheme="minorEastAsia" w:hAnsi="Cambria Math"/>
                      <w:lang w:val="en-US"/>
                    </w:rPr>
                    <m:t>k=1</m:t>
                  </m:r>
                </m:sub>
                <m:sup>
                  <m:r>
                    <w:rPr>
                      <w:rFonts w:ascii="Cambria Math" w:eastAsiaTheme="minorEastAsia" w:hAnsi="Cambria Math"/>
                      <w:lang w:val="en-US"/>
                    </w:rPr>
                    <m:t>N-1</m:t>
                  </m:r>
                </m:sup>
                <m:e>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e>
              </m:nary>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num>
                <m:den>
                  <m:r>
                    <w:rPr>
                      <w:rFonts w:ascii="Cambria Math" w:eastAsiaTheme="minorEastAsia" w:hAnsi="Cambria Math"/>
                      <w:lang w:val="en-US"/>
                    </w:rPr>
                    <m:t>2</m:t>
                  </m:r>
                </m:den>
              </m:f>
            </m:e>
          </m:d>
        </m:oMath>
      </m:oMathPara>
    </w:p>
    <w:p w14:paraId="7C988C73" w14:textId="37BC4558" w:rsidR="00600CEB" w:rsidRPr="004C7DD9" w:rsidRDefault="00600CEB" w:rsidP="00600CEB">
      <w:pPr>
        <w:pStyle w:val="equation"/>
        <w:rPr>
          <w:rFonts w:eastAsiaTheme="minorEastAsia"/>
          <w:lang w:eastAsia="en-GB"/>
        </w:rPr>
      </w:pPr>
      <w:bookmarkStart w:id="486" w:name="_Ref487726340"/>
      <w:bookmarkStart w:id="487" w:name="_Toc40108632"/>
      <w:r>
        <w:rPr>
          <w:rFonts w:eastAsiaTheme="minorEastAsia"/>
          <w:lang w:eastAsia="en-GB"/>
        </w:rPr>
        <w:t xml:space="preserve">Discrete </w:t>
      </w:r>
      <w:r w:rsidR="00BB09DF">
        <w:rPr>
          <w:rFonts w:eastAsiaTheme="minorEastAsia"/>
          <w:lang w:eastAsia="en-GB"/>
        </w:rPr>
        <w:t>Convolution</w:t>
      </w:r>
      <w:r w:rsidR="00837C79">
        <w:rPr>
          <w:rFonts w:eastAsiaTheme="minorEastAsia"/>
          <w:lang w:eastAsia="en-GB"/>
        </w:rPr>
        <w:t xml:space="preserve"> </w:t>
      </w:r>
      <w:r>
        <w:rPr>
          <w:rFonts w:eastAsiaTheme="minorEastAsia"/>
          <w:lang w:eastAsia="en-GB"/>
        </w:rPr>
        <w:t>Equation</w:t>
      </w:r>
      <w:bookmarkEnd w:id="486"/>
      <w:r w:rsidR="00BB09DF">
        <w:rPr>
          <w:rFonts w:eastAsiaTheme="minorEastAsia"/>
          <w:lang w:eastAsia="en-GB"/>
        </w:rPr>
        <w:t xml:space="preserve"> (Step 1 of Modified Allard Method)</w:t>
      </w:r>
      <w:bookmarkEnd w:id="487"/>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1CC27E56" w14:textId="519418CC" w:rsidR="00600CEB" w:rsidRDefault="00600CEB" w:rsidP="0051518B">
      <w:pPr>
        <w:pStyle w:val="BodyText"/>
        <w:rPr>
          <w:rFonts w:eastAsiaTheme="minorEastAsia"/>
        </w:rPr>
      </w:pPr>
      <w:r>
        <w:rPr>
          <w:rFonts w:eastAsiaTheme="minorEastAsia"/>
          <w:lang w:eastAsia="en-GB"/>
        </w:rPr>
        <w:t xml:space="preserve"> </w:t>
      </w:r>
      <w:r w:rsidR="00837C79">
        <w:rPr>
          <w:rFonts w:eastAsiaTheme="minorEastAsia"/>
        </w:rPr>
        <w:tab/>
      </w:r>
      <m:oMath>
        <m:r>
          <w:rPr>
            <w:rFonts w:ascii="Cambria Math" w:eastAsiaTheme="minorEastAsia" w:hAnsi="Cambria Math"/>
          </w:rPr>
          <m:t>I(t)</m:t>
        </m:r>
      </m:oMath>
      <w:r>
        <w:rPr>
          <w:rFonts w:eastAsiaTheme="minorEastAsia"/>
        </w:rPr>
        <w:t xml:space="preserve"> is </w:t>
      </w:r>
      <w:r w:rsidR="00837C79">
        <w:rPr>
          <w:rFonts w:eastAsiaTheme="minorEastAsia"/>
        </w:rPr>
        <w:t xml:space="preserve">the </w:t>
      </w:r>
      <w:r>
        <w:rPr>
          <w:rFonts w:eastAsiaTheme="minorEastAsia"/>
        </w:rPr>
        <w:t xml:space="preserve">sampled </w:t>
      </w:r>
      <w:r w:rsidR="00837C79">
        <w:rPr>
          <w:rFonts w:eastAsiaTheme="minorEastAsia"/>
        </w:rPr>
        <w:t xml:space="preserve">data </w:t>
      </w:r>
      <w:r>
        <w:rPr>
          <w:rFonts w:eastAsiaTheme="minorEastAsia"/>
        </w:rPr>
        <w:t>at</w:t>
      </w:r>
      <w:r w:rsidR="00381E11">
        <w:rPr>
          <w:rFonts w:eastAsiaTheme="minorEastAsia"/>
        </w:rPr>
        <w:t xml:space="preserve"> time</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oMath>
      <w:r w:rsidR="00837C79" w:rsidRPr="00600CEB" w:rsidDel="00837C79">
        <w:rPr>
          <w:rFonts w:ascii="Cambria Math" w:eastAsiaTheme="minorEastAsia" w:hAnsi="Cambria Math"/>
          <w:i/>
        </w:rPr>
        <w:t xml:space="preserve"> </w:t>
      </w:r>
      <w:r>
        <w:rPr>
          <w:rFonts w:eastAsiaTheme="minorEastAsia"/>
        </w:rPr>
        <w:t>over the entire flash duration</w:t>
      </w:r>
      <w:ins w:id="488" w:author="Alwyn Williams" w:date="2020-05-13T14:59:00Z">
        <w:r w:rsidR="000A5917">
          <w:rPr>
            <w:rFonts w:eastAsiaTheme="minorEastAsia"/>
          </w:rPr>
          <w:t>,</w:t>
        </w:r>
      </w:ins>
    </w:p>
    <w:p w14:paraId="76C0D4C5" w14:textId="34BDE21B" w:rsidR="00600CEB" w:rsidRDefault="00600CEB" w:rsidP="00600CEB">
      <w:pPr>
        <w:pStyle w:val="BodyText"/>
        <w:ind w:firstLine="708"/>
        <w:rPr>
          <w:rFonts w:eastAsiaTheme="minorEastAsia"/>
        </w:rPr>
      </w:pPr>
      <m:oMath>
        <m:r>
          <w:rPr>
            <w:rFonts w:ascii="Cambria Math" w:eastAsiaTheme="minorEastAsia" w:hAnsi="Cambria Math"/>
          </w:rPr>
          <m:t>N</m:t>
        </m:r>
      </m:oMath>
      <w:r w:rsidR="00837C79">
        <w:rPr>
          <w:rFonts w:eastAsiaTheme="minorEastAsia"/>
        </w:rPr>
        <w:t xml:space="preserve"> </w:t>
      </w:r>
      <w:r>
        <w:rPr>
          <w:rFonts w:eastAsiaTheme="minorEastAsia"/>
        </w:rPr>
        <w:t>is the number of data points</w:t>
      </w:r>
      <w:ins w:id="489" w:author="Alwyn Williams" w:date="2020-05-13T14:59:00Z">
        <w:r w:rsidR="000A5917">
          <w:rPr>
            <w:rFonts w:eastAsiaTheme="minorEastAsia"/>
          </w:rPr>
          <w:t>,</w:t>
        </w:r>
      </w:ins>
    </w:p>
    <w:p w14:paraId="5EAF8545" w14:textId="66CA6767" w:rsidR="00600CEB" w:rsidRDefault="00860F7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600CEB" w:rsidRPr="00B759D5">
        <w:rPr>
          <w:i/>
        </w:rPr>
        <w:t xml:space="preserve"> </w:t>
      </w:r>
      <w:r w:rsidR="00600CEB">
        <w:t>is the time of the k-th data point</w:t>
      </w:r>
      <w:ins w:id="490" w:author="Alwyn Williams" w:date="2020-05-13T14:59:00Z">
        <w:r w:rsidR="000A5917">
          <w:t>,</w:t>
        </w:r>
      </w:ins>
    </w:p>
    <w:p w14:paraId="0E98A413" w14:textId="6418A24E" w:rsidR="00600CEB" w:rsidRDefault="00860F7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j</m:t>
            </m:r>
          </m:sub>
        </m:sSub>
      </m:oMath>
      <w:r w:rsidR="00837C79">
        <w:rPr>
          <w:vertAlign w:val="subscript"/>
        </w:rPr>
        <w:t xml:space="preserve"> </w:t>
      </w:r>
      <w:r w:rsidR="00600CEB">
        <w:t>is the time of the j-th data point</w:t>
      </w:r>
      <w:ins w:id="491" w:author="Alwyn Williams" w:date="2020-05-13T14:59:00Z">
        <w:r w:rsidR="000A5917">
          <w:t>,</w:t>
        </w:r>
      </w:ins>
    </w:p>
    <w:p w14:paraId="0BBC9D97" w14:textId="080C5B50" w:rsidR="00837C79" w:rsidRDefault="00837C79" w:rsidP="00600CEB">
      <w:pPr>
        <w:pStyle w:val="BodyText"/>
        <w:ind w:firstLine="708"/>
        <w:rPr>
          <w:rFonts w:eastAsiaTheme="minorEastAsia"/>
        </w:rPr>
      </w:pPr>
      <m:oMath>
        <m:r>
          <w:rPr>
            <w:rFonts w:ascii="Cambria Math" w:hAnsi="Cambria Math"/>
          </w:rPr>
          <w:lastRenderedPageBreak/>
          <m:t>∆t</m:t>
        </m:r>
      </m:oMath>
      <w:r>
        <w:rPr>
          <w:rFonts w:eastAsiaTheme="minorEastAsia"/>
        </w:rPr>
        <w:t xml:space="preserve"> is </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num>
          <m:den>
            <m:r>
              <w:rPr>
                <w:rFonts w:ascii="Cambria Math" w:eastAsiaTheme="minorEastAsia" w:hAnsi="Cambria Math"/>
              </w:rPr>
              <m:t>N</m:t>
            </m:r>
          </m:den>
        </m:f>
      </m:oMath>
      <w:r>
        <w:rPr>
          <w:rFonts w:eastAsiaTheme="minorEastAsia"/>
        </w:rPr>
        <w:t xml:space="preserve"> (the time interval between samples)</w:t>
      </w:r>
      <w:ins w:id="492" w:author="Alwyn Williams" w:date="2020-05-13T14:59:00Z">
        <w:r w:rsidR="000A5917">
          <w:rPr>
            <w:rFonts w:eastAsiaTheme="minorEastAsia"/>
          </w:rPr>
          <w:t>,</w:t>
        </w:r>
      </w:ins>
    </w:p>
    <w:p w14:paraId="09062884" w14:textId="5061BE6B" w:rsidR="00837C79" w:rsidRPr="00B759D5" w:rsidRDefault="00837C79" w:rsidP="00600CEB">
      <w:pPr>
        <w:pStyle w:val="BodyText"/>
        <w:ind w:firstLine="708"/>
      </w:pPr>
      <m:oMath>
        <m:r>
          <w:rPr>
            <w:rFonts w:ascii="Cambria Math" w:hAnsi="Cambria Math"/>
          </w:rPr>
          <m:t>q(t)</m:t>
        </m:r>
      </m:oMath>
      <w:r w:rsidR="00381E11">
        <w:rPr>
          <w:rFonts w:eastAsiaTheme="minorEastAsia"/>
        </w:rPr>
        <w:t xml:space="preserve"> </w:t>
      </w:r>
      <w:r>
        <w:rPr>
          <w:rFonts w:eastAsiaTheme="minorEastAsia"/>
        </w:rPr>
        <w:t xml:space="preserve">as defined in </w:t>
      </w:r>
      <w:r>
        <w:rPr>
          <w:rFonts w:eastAsiaTheme="minorEastAsia"/>
        </w:rPr>
        <w:fldChar w:fldCharType="begin"/>
      </w:r>
      <w:r>
        <w:rPr>
          <w:rFonts w:eastAsiaTheme="minorEastAsia"/>
        </w:rPr>
        <w:instrText xml:space="preserve"> REF _Ref487726239 \r </w:instrText>
      </w:r>
      <w:r>
        <w:rPr>
          <w:rFonts w:eastAsiaTheme="minorEastAsia"/>
        </w:rPr>
        <w:fldChar w:fldCharType="separate"/>
      </w:r>
      <w:r w:rsidR="00B9666E">
        <w:rPr>
          <w:rFonts w:eastAsiaTheme="minorEastAsia"/>
        </w:rPr>
        <w:t>Equation 3</w:t>
      </w:r>
      <w:r>
        <w:rPr>
          <w:rFonts w:eastAsiaTheme="minorEastAsia"/>
        </w:rPr>
        <w:fldChar w:fldCharType="end"/>
      </w:r>
      <w:r>
        <w:rPr>
          <w:rFonts w:eastAsiaTheme="minorEastAsia"/>
        </w:rPr>
        <w:t>.</w:t>
      </w:r>
    </w:p>
    <w:p w14:paraId="34BBBAF5" w14:textId="4935DD42" w:rsidR="00996ADE" w:rsidRDefault="00837C79" w:rsidP="006160F2">
      <w:pPr>
        <w:pStyle w:val="BodyText"/>
      </w:pPr>
      <w:r>
        <w:fldChar w:fldCharType="begin"/>
      </w:r>
      <w:r>
        <w:instrText xml:space="preserve"> REF _Ref487726340 \r </w:instrText>
      </w:r>
      <w:r>
        <w:fldChar w:fldCharType="separate"/>
      </w:r>
      <w:r w:rsidR="00B9666E">
        <w:t>Equation 4</w:t>
      </w:r>
      <w:r>
        <w:fldChar w:fldCharType="end"/>
      </w:r>
      <w:r>
        <w:t xml:space="preserve"> makes a few assumptions in order to simplify the calculation. The flash being considered should exist for a positive value of </w:t>
      </w:r>
      <w:r w:rsidRPr="00996ADE">
        <w:rPr>
          <w:rFonts w:ascii="Times New Roman" w:hAnsi="Times New Roman" w:cs="Times New Roman"/>
          <w:i/>
        </w:rPr>
        <w:t>t</w:t>
      </w:r>
      <w:r w:rsidR="00996ADE">
        <w:t xml:space="preserve">, and at </w:t>
      </w:r>
      <w:r w:rsidR="00941458">
        <w:t xml:space="preserve">the </w:t>
      </w:r>
      <w:r w:rsidR="00996ADE">
        <w:t>limits</w:t>
      </w:r>
      <w:r w:rsidR="00941458">
        <w:t xml:space="preserve"> of the dataset, the flash should be considered extinguished</w:t>
      </w:r>
      <w:r>
        <w:t>.</w:t>
      </w:r>
      <w:r w:rsidR="00941458">
        <w:t xml:space="preserve"> Also, being a convolution function, the number of iterations needed to calculate the result increases exponentially with the length of the dataset. A long duration flash or a flash sampled at a high rate will result in a slower computation.</w:t>
      </w:r>
      <w:r w:rsidR="00996ADE">
        <w:t xml:space="preserve"> However, the value of </w:t>
      </w:r>
      <m:oMath>
        <m:r>
          <w:rPr>
            <w:rFonts w:ascii="Cambria Math" w:hAnsi="Cambria Math"/>
          </w:rPr>
          <m:t>∆t</m:t>
        </m:r>
      </m:oMath>
      <w:r w:rsidR="00996ADE">
        <w:rPr>
          <w:rFonts w:eastAsiaTheme="minorEastAsia"/>
        </w:rPr>
        <w:t xml:space="preserve"> (the interval between samples) should be sufficiently small to ensure that the flash profiles is accurately captured (including any pulse width modulation used).</w:t>
      </w:r>
    </w:p>
    <w:p w14:paraId="61474698" w14:textId="386344FF" w:rsidR="00600CEB" w:rsidRDefault="00FA44A1" w:rsidP="006160F2">
      <w:pPr>
        <w:pStyle w:val="BodyText"/>
      </w:pPr>
      <w:r>
        <w:t>If using</w:t>
      </w:r>
      <w:r w:rsidR="00BB09DF">
        <w:t xml:space="preserve"> a spreadsheet, the </w:t>
      </w:r>
      <w:r w:rsidR="00600CEB" w:rsidRPr="00600CEB">
        <w:t xml:space="preserve">‘SUMPRODUCT’ function may be used to convolve </w:t>
      </w:r>
      <w:r w:rsidR="00600CEB" w:rsidRPr="0053725F">
        <w:rPr>
          <w:rFonts w:ascii="Times New Roman" w:hAnsi="Times New Roman" w:cs="Times New Roman"/>
          <w:i/>
        </w:rPr>
        <w:t>I</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and reverse </w:t>
      </w:r>
      <w:r w:rsidR="00600CEB" w:rsidRPr="0053725F">
        <w:rPr>
          <w:rFonts w:ascii="Times New Roman" w:hAnsi="Times New Roman" w:cs="Times New Roman"/>
          <w:i/>
        </w:rPr>
        <w:t>q</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functions in order to determine the effective intensity of a measured flash profile.  Discrete time steps for both functions should be the same.</w:t>
      </w:r>
      <w:r w:rsidR="00EA6A38">
        <w:t xml:space="preserve"> </w:t>
      </w:r>
      <w:r w:rsidR="00955CDF">
        <w:t>Figure 2</w:t>
      </w:r>
      <w:r w:rsidR="00EA6A38">
        <w:t xml:space="preserve"> shows graphically the measured flash (dark blue) and the </w:t>
      </w:r>
      <w:r w:rsidR="0053725F" w:rsidRPr="0053725F">
        <w:rPr>
          <w:rFonts w:ascii="Times New Roman" w:hAnsi="Times New Roman" w:cs="Times New Roman"/>
          <w:i/>
        </w:rPr>
        <w:t>q</w:t>
      </w:r>
      <w:r w:rsidR="0053725F" w:rsidRPr="0053725F">
        <w:rPr>
          <w:rFonts w:ascii="Times New Roman" w:hAnsi="Times New Roman" w:cs="Times New Roman"/>
        </w:rPr>
        <w:t>(</w:t>
      </w:r>
      <w:r w:rsidR="0053725F" w:rsidRPr="0053725F">
        <w:rPr>
          <w:rFonts w:ascii="Times New Roman" w:hAnsi="Times New Roman" w:cs="Times New Roman"/>
          <w:i/>
        </w:rPr>
        <w:t>t</w:t>
      </w:r>
      <w:r w:rsidR="0053725F" w:rsidRPr="0053725F">
        <w:rPr>
          <w:rFonts w:ascii="Times New Roman" w:hAnsi="Times New Roman" w:cs="Times New Roman"/>
        </w:rPr>
        <w:t>)</w:t>
      </w:r>
      <w:r w:rsidR="00EA6A38">
        <w:t xml:space="preserve"> function (purple) used in an example. The resulting convolution product, </w:t>
      </w:r>
      <w:r w:rsidR="0053725F">
        <w:rPr>
          <w:rFonts w:ascii="Times New Roman" w:hAnsi="Times New Roman" w:cs="Times New Roman"/>
          <w:i/>
        </w:rPr>
        <w:t>i</w:t>
      </w:r>
      <w:r w:rsidR="0053725F" w:rsidRPr="0053725F">
        <w:rPr>
          <w:rFonts w:ascii="Times New Roman" w:hAnsi="Times New Roman" w:cs="Times New Roman"/>
        </w:rPr>
        <w:t>(</w:t>
      </w:r>
      <w:r w:rsidR="0053725F" w:rsidRPr="0053725F">
        <w:rPr>
          <w:rFonts w:ascii="Times New Roman" w:hAnsi="Times New Roman" w:cs="Times New Roman"/>
          <w:i/>
        </w:rPr>
        <w:t>t</w:t>
      </w:r>
      <w:r w:rsidR="0053725F" w:rsidRPr="0053725F">
        <w:rPr>
          <w:rFonts w:ascii="Times New Roman" w:hAnsi="Times New Roman" w:cs="Times New Roman"/>
        </w:rPr>
        <w:t>)</w:t>
      </w:r>
      <w:r w:rsidR="00EA6A38">
        <w:t>, is show in red.</w:t>
      </w:r>
    </w:p>
    <w:p w14:paraId="70D03DA5" w14:textId="77777777" w:rsidR="00EA6A38" w:rsidRDefault="00EA6A38" w:rsidP="00EA6A38">
      <w:pPr>
        <w:pStyle w:val="BodyText"/>
        <w:keepNext/>
        <w:jc w:val="center"/>
      </w:pPr>
      <w:r>
        <w:rPr>
          <w:noProof/>
          <w:lang w:eastAsia="en-GB"/>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5FAE509E" w:rsidR="00EA6A38" w:rsidRDefault="00EA6A38" w:rsidP="00870E1A">
      <w:pPr>
        <w:pStyle w:val="Figurecaption"/>
      </w:pPr>
      <w:bookmarkStart w:id="493" w:name="_Toc40108617"/>
      <w:r>
        <w:t>Flash profile with resultant convolution using the Modified Allard Method</w:t>
      </w:r>
      <w:bookmarkEnd w:id="493"/>
    </w:p>
    <w:p w14:paraId="40917F8C" w14:textId="524F0D7C" w:rsidR="00EA6A38" w:rsidRDefault="00EA6A38" w:rsidP="00EA6A38">
      <w:pPr>
        <w:pStyle w:val="BodyText"/>
      </w:pPr>
      <w:r>
        <w:t>The effective intensity value is the maximum of the convolution, such that:</w:t>
      </w:r>
    </w:p>
    <w:p w14:paraId="42DEDCBB" w14:textId="129935FD" w:rsidR="00EA6A38" w:rsidRPr="00B759D5" w:rsidRDefault="00860F76"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506C0DC2" w:rsidR="00EA6A38" w:rsidRDefault="00EA6A38" w:rsidP="00870E1A">
      <w:pPr>
        <w:pStyle w:val="equation"/>
      </w:pPr>
      <w:bookmarkStart w:id="494" w:name="_Toc40108633"/>
      <w:r>
        <w:t xml:space="preserve">Effective </w:t>
      </w:r>
      <w:r w:rsidRPr="00870E1A">
        <w:t>intensity</w:t>
      </w:r>
      <w:r>
        <w:t xml:space="preserve"> from the discrete convolution equation</w:t>
      </w:r>
      <w:r w:rsidR="00BB09DF">
        <w:t xml:space="preserve"> (Step 2 of Modified Allard Method)</w:t>
      </w:r>
      <w:bookmarkEnd w:id="494"/>
    </w:p>
    <w:p w14:paraId="3B1439CC" w14:textId="59652075" w:rsidR="00EA6A38" w:rsidRDefault="00EA6A38" w:rsidP="00EA6A38">
      <w:pPr>
        <w:pStyle w:val="BodyText"/>
      </w:pPr>
      <w:r>
        <w:t xml:space="preserve">In </w:t>
      </w:r>
      <w:r w:rsidR="00955CDF">
        <w:t>Figure 2</w:t>
      </w:r>
      <w:r>
        <w:t xml:space="preserve">, it can be see that the maximum value of the convolution product has a maximum value of </w:t>
      </w:r>
      <w:r w:rsidR="001D3209">
        <w:t>approximately 120</w:t>
      </w:r>
      <w:ins w:id="495" w:author="Alwyn Williams" w:date="2020-05-11T10:08:00Z">
        <w:r w:rsidR="00943D76">
          <w:t xml:space="preserve"> </w:t>
        </w:r>
      </w:ins>
      <w:del w:id="496" w:author="Alwyn Williams" w:date="2020-05-11T10:08:00Z">
        <w:r w:rsidR="00BB09DF" w:rsidDel="00943D76">
          <w:delText>,</w:delText>
        </w:r>
      </w:del>
      <w:r w:rsidR="001D3209">
        <w:t>000 cd, so this would be the effective intensity of the flash shown in this figure.</w:t>
      </w:r>
    </w:p>
    <w:p w14:paraId="3FF0D795" w14:textId="77777777" w:rsidR="001D3209" w:rsidRDefault="001D3209" w:rsidP="001D3209">
      <w:pPr>
        <w:pStyle w:val="BodyText"/>
      </w:pPr>
      <w:r>
        <w:t>The advantages of the Modified Allard method are:</w:t>
      </w:r>
    </w:p>
    <w:p w14:paraId="158B4EAA" w14:textId="5E6BC917" w:rsidR="001D3209" w:rsidRDefault="001D3209" w:rsidP="00691A22">
      <w:pPr>
        <w:pStyle w:val="Bullet1"/>
        <w:ind w:left="567"/>
      </w:pPr>
      <w:r>
        <w:t>It is mathematically equivalent to the Blondel-Rey equation for rectangular pulses;</w:t>
      </w:r>
    </w:p>
    <w:p w14:paraId="1C5599F0" w14:textId="2044165E" w:rsidR="001D3209" w:rsidRDefault="001D3209" w:rsidP="00691A22">
      <w:pPr>
        <w:pStyle w:val="Bullet1"/>
        <w:ind w:left="567"/>
      </w:pPr>
      <w:r>
        <w:t xml:space="preserve">It is suitable for train of pulses as validated by the visual experimental data </w:t>
      </w:r>
      <w:r w:rsidR="0053725F" w:rsidRPr="0053725F">
        <w:t>[1</w:t>
      </w:r>
      <w:r w:rsidRPr="0053725F">
        <w:t>]</w:t>
      </w:r>
      <w:r>
        <w:t xml:space="preserve"> as well as by computational analysis;</w:t>
      </w:r>
    </w:p>
    <w:p w14:paraId="149354DC" w14:textId="76B39D4A" w:rsidR="00AB53EF" w:rsidRDefault="00AB53EF" w:rsidP="0051518B">
      <w:pPr>
        <w:pStyle w:val="BodyText"/>
        <w:rPr>
          <w:ins w:id="497" w:author="Alwyn Williams" w:date="2019-10-15T12:20:00Z"/>
        </w:rPr>
      </w:pPr>
      <w:r>
        <w:t xml:space="preserve">More information on the computational considerations of applying the Modified Allard Method is shown in </w:t>
      </w:r>
      <w:r>
        <w:fldChar w:fldCharType="begin"/>
      </w:r>
      <w:r>
        <w:instrText xml:space="preserve"> REF _Ref458073504 \r </w:instrText>
      </w:r>
      <w:r>
        <w:fldChar w:fldCharType="separate"/>
      </w:r>
      <w:r w:rsidR="00B9666E">
        <w:t>ANNEX A</w:t>
      </w:r>
      <w:r>
        <w:fldChar w:fldCharType="end"/>
      </w:r>
      <w:r>
        <w:t>.</w:t>
      </w:r>
    </w:p>
    <w:p w14:paraId="540B5BAA" w14:textId="75900E5D" w:rsidR="007814A6" w:rsidRDefault="0051486A">
      <w:pPr>
        <w:pStyle w:val="Heading2"/>
        <w:rPr>
          <w:ins w:id="498" w:author="Alwyn Williams" w:date="2019-10-15T12:20:00Z"/>
        </w:rPr>
        <w:pPrChange w:id="499" w:author="Alwyn Williams" w:date="2019-10-15T12:20:00Z">
          <w:pPr>
            <w:pStyle w:val="BodyText"/>
          </w:pPr>
        </w:pPrChange>
      </w:pPr>
      <w:bookmarkStart w:id="500" w:name="_Toc40108593"/>
      <w:ins w:id="501" w:author="Alwyn Williams" w:date="2019-10-15T12:33:00Z">
        <w:r>
          <w:t>Estimating Effective Intensity</w:t>
        </w:r>
      </w:ins>
      <w:bookmarkEnd w:id="500"/>
    </w:p>
    <w:p w14:paraId="3606B530" w14:textId="6D207CD1" w:rsidR="007814A6" w:rsidRDefault="007814A6">
      <w:pPr>
        <w:pStyle w:val="Heading2separationline"/>
        <w:rPr>
          <w:ins w:id="502" w:author="Alwyn Williams" w:date="2019-10-15T12:20:00Z"/>
        </w:rPr>
        <w:pPrChange w:id="503" w:author="Alwyn Williams" w:date="2019-10-15T12:20:00Z">
          <w:pPr>
            <w:pStyle w:val="BodyText"/>
          </w:pPr>
        </w:pPrChange>
      </w:pPr>
    </w:p>
    <w:p w14:paraId="12615A76" w14:textId="77DED5AA" w:rsidR="007814A6" w:rsidRDefault="007814A6">
      <w:pPr>
        <w:pStyle w:val="BodyText"/>
        <w:rPr>
          <w:ins w:id="504" w:author="Alwyn Williams" w:date="2019-10-15T12:26:00Z"/>
        </w:rPr>
      </w:pPr>
      <w:ins w:id="505" w:author="Alwyn Williams" w:date="2019-10-15T12:21:00Z">
        <w:r>
          <w:t xml:space="preserve">It is not always possible to obtain a measured flash profile for the calculation of </w:t>
        </w:r>
      </w:ins>
      <w:ins w:id="506" w:author="Alwyn Williams" w:date="2019-10-15T12:22:00Z">
        <w:r>
          <w:t>effective intensity</w:t>
        </w:r>
      </w:ins>
      <w:ins w:id="507" w:author="Alwyn Williams" w:date="2019-10-15T12:24:00Z">
        <w:r>
          <w:t xml:space="preserve">. In this case, it is possible to use the tables provided in </w:t>
        </w:r>
        <w:r>
          <w:fldChar w:fldCharType="begin"/>
        </w:r>
        <w:r>
          <w:instrText xml:space="preserve"> REF _Ref22034702 \r </w:instrText>
        </w:r>
      </w:ins>
      <w:r>
        <w:fldChar w:fldCharType="separate"/>
      </w:r>
      <w:ins w:id="508" w:author="Alwyn Williams" w:date="2020-05-11T16:56:00Z">
        <w:r w:rsidR="00B9666E">
          <w:t>ANNEX B</w:t>
        </w:r>
      </w:ins>
      <w:ins w:id="509" w:author="Alwyn Williams" w:date="2019-10-15T12:24:00Z">
        <w:r>
          <w:fldChar w:fldCharType="end"/>
        </w:r>
        <w:r>
          <w:t xml:space="preserve"> containing pre-calculated factors to convert peak </w:t>
        </w:r>
      </w:ins>
      <w:ins w:id="510" w:author="Alwyn Williams" w:date="2019-10-15T12:25:00Z">
        <w:r>
          <w:t>intensity</w:t>
        </w:r>
      </w:ins>
      <w:ins w:id="511" w:author="Alwyn Williams" w:date="2019-10-15T12:24:00Z">
        <w:r>
          <w:t xml:space="preserve"> </w:t>
        </w:r>
      </w:ins>
      <w:ins w:id="512" w:author="Alwyn Williams" w:date="2019-10-15T12:25:00Z">
        <w:r>
          <w:t xml:space="preserve">to </w:t>
        </w:r>
        <w:r>
          <w:lastRenderedPageBreak/>
          <w:t xml:space="preserve">effective intensity for a number of common flash shapes. Such tables can be useful during the design stage of an AtoN to ensure that the light meets the </w:t>
        </w:r>
      </w:ins>
      <w:ins w:id="513" w:author="Alwyn Williams" w:date="2019-10-15T12:26:00Z">
        <w:r>
          <w:t>navigation</w:t>
        </w:r>
      </w:ins>
      <w:ins w:id="514" w:author="Alwyn Williams" w:date="2019-10-15T12:25:00Z">
        <w:r>
          <w:t xml:space="preserve"> </w:t>
        </w:r>
      </w:ins>
      <w:ins w:id="515" w:author="Alwyn Williams" w:date="2019-10-15T12:26:00Z">
        <w:r>
          <w:t>requirements, as described in Guideline G1148</w:t>
        </w:r>
      </w:ins>
      <w:ins w:id="516" w:author="Alwyn Williams" w:date="2020-05-07T10:35:00Z">
        <w:r w:rsidR="005A53E4">
          <w:t xml:space="preserve"> (</w:t>
        </w:r>
        <w:r w:rsidR="005A53E4" w:rsidRPr="005A53E4">
          <w:t>Determination of Required Luminous Intensity for Marine Signal Lights</w:t>
        </w:r>
        <w:r w:rsidR="005A53E4">
          <w:t>)</w:t>
        </w:r>
      </w:ins>
      <w:ins w:id="517" w:author="Alwyn Williams" w:date="2019-10-15T12:26:00Z">
        <w:r>
          <w:t>.</w:t>
        </w:r>
      </w:ins>
    </w:p>
    <w:p w14:paraId="65DE6409" w14:textId="26F5480A" w:rsidR="00D42AFE" w:rsidRDefault="00D42AFE">
      <w:pPr>
        <w:pStyle w:val="BodyText"/>
        <w:rPr>
          <w:ins w:id="518" w:author="Alwyn Williams" w:date="2019-10-15T12:28:00Z"/>
        </w:rPr>
      </w:pPr>
      <w:ins w:id="519" w:author="Alwyn Williams" w:date="2019-10-15T12:26:00Z">
        <w:r>
          <w:t xml:space="preserve">Two sets of tables are given to allow for the different values </w:t>
        </w:r>
      </w:ins>
      <w:ins w:id="520" w:author="Alwyn Williams" w:date="2019-10-15T12:27:00Z">
        <w:r>
          <w:t xml:space="preserve">of the visual constant, </w:t>
        </w:r>
      </w:ins>
      <m:oMath>
        <m:r>
          <w:ins w:id="521" w:author="Alwyn Williams" w:date="2019-10-15T15:35:00Z">
            <w:rPr>
              <w:rFonts w:ascii="Cambria Math" w:hAnsi="Cambria Math"/>
            </w:rPr>
            <m:t>a</m:t>
          </w:ins>
        </m:r>
      </m:oMath>
      <w:ins w:id="522" w:author="Alwyn Williams" w:date="2019-10-15T12:27:00Z">
        <w:r>
          <w:t>, and the correct table should be used for the</w:t>
        </w:r>
      </w:ins>
      <w:ins w:id="523" w:author="Alwyn Williams" w:date="2019-10-15T12:28:00Z">
        <w:r>
          <w:t xml:space="preserve"> signal</w:t>
        </w:r>
      </w:ins>
      <w:ins w:id="524" w:author="Alwyn Williams" w:date="2019-10-15T12:27:00Z">
        <w:r>
          <w:t xml:space="preserve"> light colour and viewing conditions.</w:t>
        </w:r>
      </w:ins>
    </w:p>
    <w:p w14:paraId="438E572F" w14:textId="77777777" w:rsidR="00D42AFE" w:rsidRDefault="00D42AFE">
      <w:pPr>
        <w:pStyle w:val="BodyText"/>
        <w:rPr>
          <w:ins w:id="525" w:author="Alwyn Williams" w:date="2019-10-15T12:29:00Z"/>
        </w:rPr>
      </w:pPr>
      <w:ins w:id="526" w:author="Alwyn Williams" w:date="2019-10-15T12:28:00Z">
        <w:r>
          <w:t xml:space="preserve">The flash lengths are given by the duration of the flash at 50% of peak intensity (Full Width Half Maximum, FWHM), </w:t>
        </w:r>
      </w:ins>
      <w:ins w:id="527" w:author="Alwyn Williams" w:date="2019-10-15T12:29:00Z">
        <w:r>
          <w:t>so care must be taken since the flash duration is not necessarily the duration of the complete flash.</w:t>
        </w:r>
      </w:ins>
    </w:p>
    <w:p w14:paraId="43DB0DD9" w14:textId="45FA6D7E" w:rsidR="00D42AFE" w:rsidRDefault="00D42AFE">
      <w:pPr>
        <w:pStyle w:val="BodyText"/>
        <w:rPr>
          <w:ins w:id="528" w:author="Alwyn Williams" w:date="2019-10-15T12:31:00Z"/>
        </w:rPr>
      </w:pPr>
      <w:ins w:id="529" w:author="Alwyn Williams" w:date="2019-10-15T12:30:00Z">
        <w:r>
          <w:t>For flash lengths not listed in the table, linear interpolation</w:t>
        </w:r>
      </w:ins>
      <w:ins w:id="530" w:author="Alwyn Williams" w:date="2020-05-07T08:34:00Z">
        <w:r w:rsidR="00F230B3">
          <w:t xml:space="preserve"> using the values in the tables</w:t>
        </w:r>
      </w:ins>
      <w:ins w:id="531" w:author="Alwyn Williams" w:date="2019-10-15T12:30:00Z">
        <w:r>
          <w:t xml:space="preserve"> can be </w:t>
        </w:r>
      </w:ins>
      <w:ins w:id="532" w:author="Alwyn Williams" w:date="2019-10-15T12:31:00Z">
        <w:r>
          <w:t>used</w:t>
        </w:r>
      </w:ins>
      <w:ins w:id="533" w:author="Alwyn Williams" w:date="2019-10-15T12:30:00Z">
        <w:r>
          <w:t xml:space="preserve"> to </w:t>
        </w:r>
      </w:ins>
      <w:ins w:id="534" w:author="Alwyn Williams" w:date="2020-05-07T08:34:00Z">
        <w:r w:rsidR="00F230B3">
          <w:t>calculate</w:t>
        </w:r>
      </w:ins>
      <w:ins w:id="535" w:author="Alwyn Williams" w:date="2019-10-15T12:30:00Z">
        <w:r>
          <w:t xml:space="preserve"> a suitable factor.</w:t>
        </w:r>
      </w:ins>
    </w:p>
    <w:p w14:paraId="4E1DD85A" w14:textId="77777777" w:rsidR="00D42AFE" w:rsidRDefault="00D42AFE">
      <w:pPr>
        <w:pStyle w:val="Heading3"/>
        <w:rPr>
          <w:ins w:id="536" w:author="Alwyn Williams" w:date="2019-10-15T12:31:00Z"/>
        </w:rPr>
        <w:pPrChange w:id="537" w:author="Alwyn Williams" w:date="2019-10-15T12:32:00Z">
          <w:pPr>
            <w:pStyle w:val="BodyText"/>
          </w:pPr>
        </w:pPrChange>
      </w:pPr>
      <w:bookmarkStart w:id="538" w:name="_Toc40108594"/>
      <w:ins w:id="539" w:author="Alwyn Williams" w:date="2019-10-15T12:31:00Z">
        <w:r>
          <w:t>Pulse-Width Modulation</w:t>
        </w:r>
        <w:bookmarkEnd w:id="538"/>
      </w:ins>
    </w:p>
    <w:p w14:paraId="18CF5B67" w14:textId="37F39CBC" w:rsidR="00E52BA3" w:rsidRDefault="00D42AFE">
      <w:pPr>
        <w:pStyle w:val="BodyText"/>
        <w:rPr>
          <w:ins w:id="540" w:author="Alwyn Williams" w:date="2019-10-15T15:13:00Z"/>
        </w:rPr>
      </w:pPr>
      <w:ins w:id="541" w:author="Alwyn Williams" w:date="2019-10-15T12:28:00Z">
        <w:r>
          <w:t>In modern LED lanterns</w:t>
        </w:r>
      </w:ins>
      <w:ins w:id="542" w:author="Alwyn Williams" w:date="2019-10-15T12:35:00Z">
        <w:r w:rsidR="0051486A">
          <w:t xml:space="preserve">, </w:t>
        </w:r>
      </w:ins>
      <w:ins w:id="543" w:author="Alwyn Williams" w:date="2019-10-15T12:28:00Z">
        <w:r>
          <w:t>pulse-width modulation</w:t>
        </w:r>
      </w:ins>
      <w:ins w:id="544" w:author="Alwyn Williams" w:date="2019-10-15T12:33:00Z">
        <w:r>
          <w:t xml:space="preserve"> (PWM)</w:t>
        </w:r>
      </w:ins>
      <w:ins w:id="545" w:author="Alwyn Williams" w:date="2019-10-15T12:28:00Z">
        <w:r>
          <w:t xml:space="preserve"> is</w:t>
        </w:r>
      </w:ins>
      <w:ins w:id="546" w:author="Alwyn Williams" w:date="2019-10-15T12:35:00Z">
        <w:r w:rsidR="0051486A">
          <w:t xml:space="preserve"> often</w:t>
        </w:r>
      </w:ins>
      <w:ins w:id="547" w:author="Alwyn Williams" w:date="2019-10-15T12:28:00Z">
        <w:r>
          <w:t xml:space="preserve"> used to control the perceived intensity of the light. </w:t>
        </w:r>
      </w:ins>
      <w:ins w:id="548" w:author="Alwyn Williams" w:date="2019-10-15T12:35:00Z">
        <w:r w:rsidR="0051486A">
          <w:t xml:space="preserve">The modulation technique switches the light fully on and fully off at a frequency higher than can be perceived by the human eye. The perceived intensity of the light is </w:t>
        </w:r>
      </w:ins>
      <w:ins w:id="549" w:author="Alwyn Williams" w:date="2019-10-15T12:36:00Z">
        <w:r w:rsidR="0051486A">
          <w:t>dependent</w:t>
        </w:r>
      </w:ins>
      <w:ins w:id="550" w:author="Alwyn Williams" w:date="2019-10-15T12:35:00Z">
        <w:r w:rsidR="0051486A">
          <w:t xml:space="preserve"> on the</w:t>
        </w:r>
      </w:ins>
      <w:ins w:id="551" w:author="Alwyn Williams" w:date="2019-10-15T12:37:00Z">
        <w:r w:rsidR="000220EB">
          <w:t xml:space="preserve"> switching</w:t>
        </w:r>
      </w:ins>
      <w:ins w:id="552" w:author="Alwyn Williams" w:date="2019-10-15T12:35:00Z">
        <w:r w:rsidR="0051486A">
          <w:t xml:space="preserve"> duty cycle</w:t>
        </w:r>
      </w:ins>
      <w:ins w:id="553" w:author="Alwyn Williams" w:date="2019-10-15T12:36:00Z">
        <w:r w:rsidR="0051486A">
          <w:t xml:space="preserve"> – the ratio of on time to off time during a single period.</w:t>
        </w:r>
      </w:ins>
      <w:ins w:id="554" w:author="Alwyn Williams" w:date="2019-10-15T12:37:00Z">
        <w:r w:rsidR="000220EB">
          <w:t xml:space="preserve"> </w:t>
        </w:r>
      </w:ins>
      <w:ins w:id="555" w:author="Alwyn Williams" w:date="2019-10-15T12:38:00Z">
        <w:r w:rsidR="000220EB">
          <w:t xml:space="preserve">In simplistic terms, </w:t>
        </w:r>
      </w:ins>
      <w:ins w:id="556" w:author="Alwyn Williams" w:date="2019-10-15T12:39:00Z">
        <w:r w:rsidR="000220EB">
          <w:t>i</w:t>
        </w:r>
      </w:ins>
      <w:ins w:id="557" w:author="Alwyn Williams" w:date="2019-10-15T12:37:00Z">
        <w:r w:rsidR="000220EB">
          <w:t xml:space="preserve">f a light is switching such that it is on for 75% of the switching period, then the light will appear 75% the </w:t>
        </w:r>
      </w:ins>
      <w:ins w:id="558" w:author="Alwyn Williams" w:date="2019-10-15T12:38:00Z">
        <w:r w:rsidR="000220EB">
          <w:t>intensity</w:t>
        </w:r>
      </w:ins>
      <w:ins w:id="559" w:author="Alwyn Williams" w:date="2019-10-15T12:37:00Z">
        <w:r w:rsidR="000220EB">
          <w:t xml:space="preserve"> </w:t>
        </w:r>
      </w:ins>
      <w:ins w:id="560" w:author="Alwyn Williams" w:date="2019-10-15T12:38:00Z">
        <w:r w:rsidR="00794E66">
          <w:t>of a fully-</w:t>
        </w:r>
        <w:r w:rsidR="000220EB">
          <w:t>on light.</w:t>
        </w:r>
      </w:ins>
      <w:ins w:id="561" w:author="Alwyn Williams" w:date="2020-05-07T10:41:00Z">
        <w:r w:rsidR="00E52BA3">
          <w:t xml:space="preserve"> An example of this is shown in </w:t>
        </w:r>
        <w:r w:rsidR="00E52BA3">
          <w:fldChar w:fldCharType="begin"/>
        </w:r>
        <w:r w:rsidR="00E52BA3">
          <w:instrText xml:space="preserve"> REF _Ref39740524 \r </w:instrText>
        </w:r>
      </w:ins>
      <w:r w:rsidR="00E52BA3">
        <w:fldChar w:fldCharType="separate"/>
      </w:r>
      <w:ins w:id="562" w:author="Alwyn Williams" w:date="2020-05-11T16:56:00Z">
        <w:r w:rsidR="00B9666E">
          <w:t>Figure 4</w:t>
        </w:r>
      </w:ins>
      <w:ins w:id="563" w:author="Alwyn Williams" w:date="2020-05-07T10:41:00Z">
        <w:r w:rsidR="00E52BA3">
          <w:fldChar w:fldCharType="end"/>
        </w:r>
        <w:r w:rsidR="00E52BA3">
          <w:t>, where the blue trace shows the intensity of the light being switched using PWM, and the orange trace shows how the light would be perceived.</w:t>
        </w:r>
      </w:ins>
      <w:ins w:id="564" w:author="Alwyn Williams" w:date="2020-05-07T10:44:00Z">
        <w:r w:rsidR="00E52BA3">
          <w:t xml:space="preserve"> Despite the light being at full power for some of the time, </w:t>
        </w:r>
      </w:ins>
      <w:ins w:id="565" w:author="Alwyn Williams" w:date="2020-05-07T10:45:00Z">
        <w:r w:rsidR="00E52BA3">
          <w:t xml:space="preserve">the </w:t>
        </w:r>
      </w:ins>
      <w:ins w:id="566" w:author="Alwyn Williams" w:date="2020-05-07T10:44:00Z">
        <w:r w:rsidR="00E52BA3">
          <w:t xml:space="preserve">repetition rate </w:t>
        </w:r>
      </w:ins>
      <w:ins w:id="567" w:author="Alwyn Williams" w:date="2020-05-07T10:46:00Z">
        <w:r w:rsidR="00537004">
          <w:t xml:space="preserve">and duty cycle </w:t>
        </w:r>
      </w:ins>
      <w:ins w:id="568" w:author="Alwyn Williams" w:date="2020-05-07T10:45:00Z">
        <w:r w:rsidR="00E52BA3">
          <w:t xml:space="preserve">causes the light to be seen as a </w:t>
        </w:r>
      </w:ins>
      <w:ins w:id="569" w:author="Alwyn Williams" w:date="2020-05-07T10:46:00Z">
        <w:r w:rsidR="00537004">
          <w:t>steady lower intensity light.</w:t>
        </w:r>
      </w:ins>
    </w:p>
    <w:p w14:paraId="07E28990" w14:textId="7AF6DEBB" w:rsidR="00E52BA3" w:rsidRDefault="00E52BA3">
      <w:pPr>
        <w:pStyle w:val="BodyText"/>
        <w:keepNext/>
        <w:jc w:val="center"/>
        <w:rPr>
          <w:ins w:id="570" w:author="Alwyn Williams" w:date="2020-05-07T10:39:00Z"/>
        </w:rPr>
        <w:pPrChange w:id="571" w:author="Alwyn Williams" w:date="2020-05-07T10:39:00Z">
          <w:pPr>
            <w:pStyle w:val="BodyText"/>
            <w:jc w:val="center"/>
          </w:pPr>
        </w:pPrChange>
      </w:pPr>
      <w:ins w:id="572" w:author="Alwyn Williams" w:date="2020-05-07T10:44:00Z">
        <w:r w:rsidRPr="00E52BA3">
          <w:rPr>
            <w:noProof/>
            <w:lang w:eastAsia="en-GB"/>
          </w:rPr>
          <w:drawing>
            <wp:inline distT="0" distB="0" distL="0" distR="0" wp14:anchorId="6BCBAF95" wp14:editId="2278ACC2">
              <wp:extent cx="3818964" cy="2299334"/>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827724" cy="2304608"/>
                      </a:xfrm>
                      <a:prstGeom prst="rect">
                        <a:avLst/>
                      </a:prstGeom>
                    </pic:spPr>
                  </pic:pic>
                </a:graphicData>
              </a:graphic>
            </wp:inline>
          </w:drawing>
        </w:r>
      </w:ins>
    </w:p>
    <w:p w14:paraId="1B6FED10" w14:textId="4C27D0CE" w:rsidR="00E52BA3" w:rsidRDefault="00E52BA3">
      <w:pPr>
        <w:pStyle w:val="Figurecaption"/>
        <w:rPr>
          <w:ins w:id="573" w:author="Alwyn Williams" w:date="2020-05-07T10:40:00Z"/>
        </w:rPr>
        <w:pPrChange w:id="574" w:author="Alwyn Williams" w:date="2020-05-07T10:40:00Z">
          <w:pPr>
            <w:pStyle w:val="BodyText"/>
          </w:pPr>
        </w:pPrChange>
      </w:pPr>
      <w:ins w:id="575" w:author="Alwyn Williams" w:date="2020-05-07T10:40:00Z">
        <w:r>
          <w:t xml:space="preserve"> </w:t>
        </w:r>
        <w:bookmarkStart w:id="576" w:name="_Ref39740524"/>
        <w:bookmarkStart w:id="577" w:name="_Toc40108618"/>
        <w:r>
          <w:t>Setting the intensity of a rectangular flash using PWM</w:t>
        </w:r>
        <w:bookmarkEnd w:id="576"/>
        <w:bookmarkEnd w:id="577"/>
      </w:ins>
    </w:p>
    <w:p w14:paraId="2F161778" w14:textId="77777777" w:rsidR="00E52BA3" w:rsidRPr="00254542" w:rsidRDefault="00E52BA3">
      <w:pPr>
        <w:rPr>
          <w:ins w:id="578" w:author="Alwyn Williams" w:date="2020-05-07T10:36:00Z"/>
        </w:rPr>
        <w:pPrChange w:id="579" w:author="Alwyn Williams" w:date="2020-05-07T10:40:00Z">
          <w:pPr>
            <w:pStyle w:val="BodyText"/>
          </w:pPr>
        </w:pPrChange>
      </w:pPr>
    </w:p>
    <w:p w14:paraId="3FBCEE93" w14:textId="3DA4CAFF" w:rsidR="00E272ED" w:rsidRDefault="00537004">
      <w:pPr>
        <w:pStyle w:val="BodyText"/>
        <w:rPr>
          <w:ins w:id="580" w:author="Alwyn Williams" w:date="2020-05-11T16:53:00Z"/>
        </w:rPr>
      </w:pPr>
      <w:ins w:id="581" w:author="Alwyn Williams" w:date="2020-05-07T10:46:00Z">
        <w:r>
          <w:t>More complex use of PWM can be used to</w:t>
        </w:r>
      </w:ins>
      <w:ins w:id="582" w:author="Alwyn Williams" w:date="2019-10-15T15:14:00Z">
        <w:r w:rsidR="00E272ED">
          <w:t xml:space="preserve"> create different flash shapes</w:t>
        </w:r>
      </w:ins>
      <w:ins w:id="583" w:author="Alwyn Williams" w:date="2020-05-07T10:47:00Z">
        <w:r>
          <w:t>,</w:t>
        </w:r>
      </w:ins>
      <w:ins w:id="584" w:author="Alwyn Williams" w:date="2019-10-15T15:14:00Z">
        <w:r w:rsidR="00E272ED">
          <w:t xml:space="preserve"> as shown in </w:t>
        </w:r>
        <w:r w:rsidR="00E272ED">
          <w:fldChar w:fldCharType="begin"/>
        </w:r>
        <w:r w:rsidR="00E272ED">
          <w:instrText xml:space="preserve"> REF _Ref22044887 \r </w:instrText>
        </w:r>
      </w:ins>
      <w:r w:rsidR="00E272ED">
        <w:fldChar w:fldCharType="separate"/>
      </w:r>
      <w:ins w:id="585" w:author="Alwyn Williams" w:date="2020-05-11T16:56:00Z">
        <w:r w:rsidR="00B9666E">
          <w:t>Figure 5</w:t>
        </w:r>
      </w:ins>
      <w:ins w:id="586" w:author="Alwyn Williams" w:date="2019-10-15T15:14:00Z">
        <w:r w:rsidR="00E272ED">
          <w:fldChar w:fldCharType="end"/>
        </w:r>
        <w:r w:rsidR="00E272ED">
          <w:t xml:space="preserve">. This shows how the PWM shown in blue is used to create the trapezoid shape shown in orange. As the PWM duty cycle increases, so does the </w:t>
        </w:r>
      </w:ins>
      <w:ins w:id="587" w:author="Alwyn Williams" w:date="2019-10-15T15:36:00Z">
        <w:r w:rsidR="00021C23">
          <w:t>perceived light intensity.</w:t>
        </w:r>
      </w:ins>
    </w:p>
    <w:p w14:paraId="6B42D24B" w14:textId="4AB88D25" w:rsidR="00924F77" w:rsidRDefault="00924F77" w:rsidP="00924F77">
      <w:pPr>
        <w:pStyle w:val="BodyText"/>
        <w:rPr>
          <w:ins w:id="588" w:author="Alwyn Williams" w:date="2020-05-11T16:53:00Z"/>
        </w:rPr>
      </w:pPr>
      <w:ins w:id="589" w:author="Alwyn Williams" w:date="2020-05-11T16:53:00Z">
        <w:r>
          <w:t xml:space="preserve">In </w:t>
        </w:r>
        <w:r>
          <w:fldChar w:fldCharType="begin"/>
        </w:r>
        <w:r>
          <w:instrText xml:space="preserve"> REF _Ref22044887 \r </w:instrText>
        </w:r>
        <w:r>
          <w:fldChar w:fldCharType="separate"/>
        </w:r>
      </w:ins>
      <w:ins w:id="590" w:author="Alwyn Williams" w:date="2020-05-11T16:56:00Z">
        <w:r w:rsidR="00B9666E">
          <w:t>Figure 5</w:t>
        </w:r>
      </w:ins>
      <w:ins w:id="591" w:author="Alwyn Williams" w:date="2020-05-11T16:53:00Z">
        <w:r>
          <w:fldChar w:fldCharType="end"/>
        </w:r>
        <w:r>
          <w:t xml:space="preserve">, the flash peak intensity is the same as that of the light that is being switched on an off. In this case, it is possible to apply the peak-to-effective intensity factors shown in </w:t>
        </w:r>
        <w:r>
          <w:fldChar w:fldCharType="begin"/>
        </w:r>
        <w:r>
          <w:instrText xml:space="preserve"> REF _Ref22045056 \r </w:instrText>
        </w:r>
        <w:r>
          <w:fldChar w:fldCharType="separate"/>
        </w:r>
      </w:ins>
      <w:ins w:id="592" w:author="Alwyn Williams" w:date="2020-05-11T16:56:00Z">
        <w:r w:rsidR="00B9666E">
          <w:t>ANNEX B</w:t>
        </w:r>
      </w:ins>
      <w:ins w:id="593" w:author="Alwyn Williams" w:date="2020-05-11T16:53:00Z">
        <w:r>
          <w:fldChar w:fldCharType="end"/>
        </w:r>
        <w:r>
          <w:t xml:space="preserve"> directly by selecting the flash shape that the PWM creates. The peak intensity is the peak intensity of the light being modulated.</w:t>
        </w:r>
      </w:ins>
    </w:p>
    <w:p w14:paraId="4C1FE938" w14:textId="77777777" w:rsidR="00924F77" w:rsidRDefault="00924F77">
      <w:pPr>
        <w:pStyle w:val="BodyText"/>
        <w:rPr>
          <w:ins w:id="594" w:author="Alwyn Williams" w:date="2019-10-15T15:12:00Z"/>
        </w:rPr>
      </w:pPr>
    </w:p>
    <w:p w14:paraId="1F659498" w14:textId="77777777" w:rsidR="00E272ED" w:rsidRDefault="00E272ED">
      <w:pPr>
        <w:pStyle w:val="BodyText"/>
        <w:keepNext/>
        <w:jc w:val="center"/>
        <w:rPr>
          <w:ins w:id="595" w:author="Alwyn Williams" w:date="2019-10-15T15:13:00Z"/>
        </w:rPr>
        <w:pPrChange w:id="596" w:author="Alwyn Williams" w:date="2019-10-15T15:13:00Z">
          <w:pPr>
            <w:pStyle w:val="BodyText"/>
            <w:jc w:val="center"/>
          </w:pPr>
        </w:pPrChange>
      </w:pPr>
      <w:ins w:id="597" w:author="Alwyn Williams" w:date="2019-10-15T15:12:00Z">
        <w:r w:rsidRPr="00E272ED">
          <w:rPr>
            <w:noProof/>
            <w:lang w:eastAsia="en-GB"/>
          </w:rPr>
          <w:lastRenderedPageBreak/>
          <w:drawing>
            <wp:inline distT="0" distB="0" distL="0" distR="0" wp14:anchorId="0A5CFA6A" wp14:editId="4BEF2AE5">
              <wp:extent cx="3224463" cy="1941394"/>
              <wp:effectExtent l="0" t="0" r="0" b="190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229381" cy="1944355"/>
                      </a:xfrm>
                      <a:prstGeom prst="rect">
                        <a:avLst/>
                      </a:prstGeom>
                    </pic:spPr>
                  </pic:pic>
                </a:graphicData>
              </a:graphic>
            </wp:inline>
          </w:drawing>
        </w:r>
      </w:ins>
    </w:p>
    <w:p w14:paraId="6E634A4A" w14:textId="78E842F0" w:rsidR="00E272ED" w:rsidRPr="0051471E" w:rsidRDefault="00E272ED">
      <w:pPr>
        <w:pStyle w:val="Figurecaption"/>
        <w:rPr>
          <w:ins w:id="598" w:author="Alwyn Williams" w:date="2019-10-15T12:20:00Z"/>
        </w:rPr>
        <w:pPrChange w:id="599" w:author="Alwyn Williams" w:date="2019-10-15T15:13:00Z">
          <w:pPr>
            <w:pStyle w:val="BodyText"/>
          </w:pPr>
        </w:pPrChange>
      </w:pPr>
      <w:bookmarkStart w:id="600" w:name="_Ref22044887"/>
      <w:bookmarkStart w:id="601" w:name="_Toc40108619"/>
      <w:ins w:id="602" w:author="Alwyn Williams" w:date="2019-10-15T15:13:00Z">
        <w:r>
          <w:t>Creating flash shapes with PWM</w:t>
        </w:r>
      </w:ins>
      <w:bookmarkEnd w:id="600"/>
      <w:bookmarkEnd w:id="601"/>
    </w:p>
    <w:p w14:paraId="46E50316" w14:textId="491D4954" w:rsidR="00324F02" w:rsidRDefault="00324F02">
      <w:pPr>
        <w:pStyle w:val="BodyText"/>
        <w:rPr>
          <w:ins w:id="603" w:author="Alwyn Williams" w:date="2019-10-15T15:20:00Z"/>
        </w:rPr>
      </w:pPr>
      <w:ins w:id="604" w:author="Alwyn Williams" w:date="2019-10-15T15:19:00Z">
        <w:r>
          <w:t xml:space="preserve">However, </w:t>
        </w:r>
      </w:ins>
      <w:ins w:id="605" w:author="Alwyn Williams" w:date="2019-10-15T15:20:00Z">
        <w:r>
          <w:t xml:space="preserve">this is not always the case. It is possible </w:t>
        </w:r>
      </w:ins>
      <w:ins w:id="606" w:author="Alwyn Williams" w:date="2019-10-15T15:22:00Z">
        <w:r>
          <w:t xml:space="preserve">that the peak of the flash shape is not the same as that of the peak intensity of the light. Such an example is shown in </w:t>
        </w:r>
      </w:ins>
      <w:ins w:id="607" w:author="Alwyn Williams" w:date="2019-10-15T15:23:00Z">
        <w:r>
          <w:fldChar w:fldCharType="begin"/>
        </w:r>
        <w:r>
          <w:instrText xml:space="preserve"> REF _Ref22045400 \r </w:instrText>
        </w:r>
      </w:ins>
      <w:r>
        <w:fldChar w:fldCharType="separate"/>
      </w:r>
      <w:ins w:id="608" w:author="Alwyn Williams" w:date="2020-05-11T16:56:00Z">
        <w:r w:rsidR="00B9666E">
          <w:t>Figure 6</w:t>
        </w:r>
      </w:ins>
      <w:ins w:id="609" w:author="Alwyn Williams" w:date="2019-10-15T15:23:00Z">
        <w:r>
          <w:fldChar w:fldCharType="end"/>
        </w:r>
        <w:r>
          <w:t>.</w:t>
        </w:r>
      </w:ins>
    </w:p>
    <w:p w14:paraId="1643DB51" w14:textId="77777777" w:rsidR="00324F02" w:rsidRDefault="00324F02">
      <w:pPr>
        <w:pStyle w:val="BodyText"/>
        <w:keepNext/>
        <w:jc w:val="center"/>
        <w:rPr>
          <w:ins w:id="610" w:author="Alwyn Williams" w:date="2019-10-15T15:21:00Z"/>
        </w:rPr>
        <w:pPrChange w:id="611" w:author="Alwyn Williams" w:date="2019-10-15T15:21:00Z">
          <w:pPr>
            <w:pStyle w:val="BodyText"/>
            <w:jc w:val="center"/>
          </w:pPr>
        </w:pPrChange>
      </w:pPr>
      <w:ins w:id="612" w:author="Alwyn Williams" w:date="2019-10-15T15:20:00Z">
        <w:r w:rsidRPr="00324F02">
          <w:rPr>
            <w:noProof/>
            <w:lang w:eastAsia="en-GB"/>
          </w:rPr>
          <w:drawing>
            <wp:inline distT="0" distB="0" distL="0" distR="0" wp14:anchorId="1CFAF431" wp14:editId="22C168E5">
              <wp:extent cx="3222809" cy="1940400"/>
              <wp:effectExtent l="0" t="0" r="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222809" cy="1940400"/>
                      </a:xfrm>
                      <a:prstGeom prst="rect">
                        <a:avLst/>
                      </a:prstGeom>
                    </pic:spPr>
                  </pic:pic>
                </a:graphicData>
              </a:graphic>
            </wp:inline>
          </w:drawing>
        </w:r>
      </w:ins>
    </w:p>
    <w:p w14:paraId="0D1FB3EE" w14:textId="40B94B0B" w:rsidR="00324F02" w:rsidRDefault="00324F02">
      <w:pPr>
        <w:pStyle w:val="Figurecaption"/>
        <w:rPr>
          <w:ins w:id="613" w:author="Alwyn Williams" w:date="2019-10-15T15:20:00Z"/>
        </w:rPr>
        <w:pPrChange w:id="614" w:author="Alwyn Williams" w:date="2019-10-15T15:21:00Z">
          <w:pPr>
            <w:pStyle w:val="BodyText"/>
          </w:pPr>
        </w:pPrChange>
      </w:pPr>
      <w:bookmarkStart w:id="615" w:name="_Ref22045400"/>
      <w:bookmarkStart w:id="616" w:name="_Toc40108620"/>
      <w:ins w:id="617" w:author="Alwyn Williams" w:date="2019-10-15T15:21:00Z">
        <w:r>
          <w:t xml:space="preserve">Difference between </w:t>
        </w:r>
      </w:ins>
      <w:ins w:id="618" w:author="Alwyn Williams" w:date="2019-10-15T15:22:00Z">
        <w:r>
          <w:t>peak intensity and flash shape peak</w:t>
        </w:r>
      </w:ins>
      <w:bookmarkEnd w:id="615"/>
      <w:bookmarkEnd w:id="616"/>
    </w:p>
    <w:p w14:paraId="4A30BF7F" w14:textId="391D673F" w:rsidR="00C6783B" w:rsidRDefault="00324F02">
      <w:pPr>
        <w:pStyle w:val="BodyText"/>
        <w:rPr>
          <w:ins w:id="619" w:author="Alwyn Williams" w:date="2019-10-15T15:28:00Z"/>
        </w:rPr>
      </w:pPr>
      <w:ins w:id="620" w:author="Alwyn Williams" w:date="2019-10-15T15:23:00Z">
        <w:r>
          <w:t>In this example, the flash</w:t>
        </w:r>
      </w:ins>
      <w:ins w:id="621" w:author="Alwyn Williams" w:date="2019-10-15T15:39:00Z">
        <w:r w:rsidR="00503B56">
          <w:t xml:space="preserve"> shape</w:t>
        </w:r>
      </w:ins>
      <w:ins w:id="622" w:author="Alwyn Williams" w:date="2019-10-15T15:23:00Z">
        <w:r>
          <w:t xml:space="preserve"> peak is 75% of the peak intensity of the light. The reason is that the duty cycle </w:t>
        </w:r>
      </w:ins>
      <w:ins w:id="623" w:author="Alwyn Williams" w:date="2019-10-15T15:24:00Z">
        <w:r>
          <w:t xml:space="preserve">of the switching light </w:t>
        </w:r>
      </w:ins>
      <w:ins w:id="624" w:author="Alwyn Williams" w:date="2019-10-15T15:23:00Z">
        <w:r>
          <w:t>is 75%</w:t>
        </w:r>
      </w:ins>
      <w:ins w:id="625" w:author="Alwyn Williams" w:date="2019-10-15T15:39:00Z">
        <w:r w:rsidR="00503B56">
          <w:t xml:space="preserve"> at the flash shape peak</w:t>
        </w:r>
      </w:ins>
      <w:ins w:id="626" w:author="Alwyn Williams" w:date="2019-10-15T15:23:00Z">
        <w:r>
          <w:t>.</w:t>
        </w:r>
      </w:ins>
      <w:ins w:id="627" w:author="Alwyn Williams" w:date="2019-10-15T15:25:00Z">
        <w:r>
          <w:t xml:space="preserve"> Since the flash intensity is effectively reduced to 75% of it</w:t>
        </w:r>
      </w:ins>
      <w:ins w:id="628" w:author="Alwyn Williams" w:date="2019-10-15T15:27:00Z">
        <w:r>
          <w:t xml:space="preserve">s maximum value, this means that the peak-to-effective intensity factor </w:t>
        </w:r>
      </w:ins>
      <w:ins w:id="629" w:author="Alwyn Williams" w:date="2019-10-15T15:29:00Z">
        <w:r w:rsidR="00C6783B">
          <w:t xml:space="preserve">from </w:t>
        </w:r>
        <w:r w:rsidR="00C6783B">
          <w:fldChar w:fldCharType="begin"/>
        </w:r>
        <w:r w:rsidR="00C6783B">
          <w:instrText xml:space="preserve"> REF _Ref22045808 \r </w:instrText>
        </w:r>
      </w:ins>
      <w:r w:rsidR="00C6783B">
        <w:fldChar w:fldCharType="separate"/>
      </w:r>
      <w:ins w:id="630" w:author="Alwyn Williams" w:date="2020-05-11T16:56:00Z">
        <w:r w:rsidR="00B9666E">
          <w:t>ANNEX B</w:t>
        </w:r>
      </w:ins>
      <w:ins w:id="631" w:author="Alwyn Williams" w:date="2019-10-15T15:29:00Z">
        <w:r w:rsidR="00C6783B">
          <w:fldChar w:fldCharType="end"/>
        </w:r>
        <w:r w:rsidR="00C6783B">
          <w:t xml:space="preserve"> </w:t>
        </w:r>
      </w:ins>
      <w:ins w:id="632" w:author="Alwyn Williams" w:date="2019-10-15T15:27:00Z">
        <w:r>
          <w:t>must also be reduced by the same amount.</w:t>
        </w:r>
      </w:ins>
    </w:p>
    <w:p w14:paraId="7CC183D3" w14:textId="1999ACD5" w:rsidR="00485073" w:rsidRDefault="00794E66">
      <w:pPr>
        <w:pStyle w:val="BodyText"/>
        <w:rPr>
          <w:ins w:id="633" w:author="Alwyn Williams" w:date="2019-10-15T15:46:00Z"/>
          <w:rFonts w:eastAsiaTheme="minorEastAsia"/>
        </w:rPr>
      </w:pPr>
      <w:ins w:id="634" w:author="Alwyn Williams" w:date="2019-10-15T14:01:00Z">
        <w:r>
          <w:t xml:space="preserve">For example, in the table for </w:t>
        </w:r>
      </w:ins>
      <m:oMath>
        <m:r>
          <w:ins w:id="635" w:author="Alwyn Williams" w:date="2019-10-15T14:02:00Z">
            <w:rPr>
              <w:rFonts w:ascii="Cambria Math" w:hAnsi="Cambria Math"/>
            </w:rPr>
            <m:t>a=0.1</m:t>
          </w:ins>
        </m:r>
      </m:oMath>
      <w:ins w:id="636" w:author="Alwyn Williams" w:date="2019-10-15T14:02:00Z">
        <w:r>
          <w:rPr>
            <w:rFonts w:eastAsiaTheme="minorEastAsia"/>
          </w:rPr>
          <w:t xml:space="preserve"> s, the triangular flash with a length of 0.5 s has a peak-to-effective intensity factor of</w:t>
        </w:r>
      </w:ins>
      <w:ins w:id="637" w:author="Alwyn Williams" w:date="2019-10-15T14:03:00Z">
        <w:r>
          <w:rPr>
            <w:rFonts w:eastAsiaTheme="minorEastAsia"/>
          </w:rPr>
          <w:t xml:space="preserve"> 0.5716. If the triangular shape of the flash is creat</w:t>
        </w:r>
      </w:ins>
      <w:ins w:id="638" w:author="Alwyn Williams" w:date="2019-10-15T14:07:00Z">
        <w:r>
          <w:rPr>
            <w:rFonts w:eastAsiaTheme="minorEastAsia"/>
          </w:rPr>
          <w:t>ed</w:t>
        </w:r>
      </w:ins>
      <w:ins w:id="639" w:author="Alwyn Williams" w:date="2019-10-15T14:03:00Z">
        <w:r>
          <w:rPr>
            <w:rFonts w:eastAsiaTheme="minorEastAsia"/>
          </w:rPr>
          <w:t xml:space="preserve"> by modulating the light using PWM where the </w:t>
        </w:r>
      </w:ins>
      <w:ins w:id="640" w:author="Alwyn Williams" w:date="2019-10-15T14:07:00Z">
        <w:r>
          <w:rPr>
            <w:rFonts w:eastAsiaTheme="minorEastAsia"/>
          </w:rPr>
          <w:t>peak of the shape</w:t>
        </w:r>
      </w:ins>
      <w:ins w:id="641" w:author="Alwyn Williams" w:date="2019-10-15T14:03:00Z">
        <w:r>
          <w:rPr>
            <w:rFonts w:eastAsiaTheme="minorEastAsia"/>
          </w:rPr>
          <w:t xml:space="preserve"> has a duty cycle of 75%, then the peak-to-effective intensity factor is 0.5716 x 0.75 = 0.4287. </w:t>
        </w:r>
      </w:ins>
    </w:p>
    <w:p w14:paraId="6D9353EF" w14:textId="411D0F9E" w:rsidR="009B6B8E" w:rsidRDefault="00777F31">
      <w:pPr>
        <w:pStyle w:val="BodyText"/>
        <w:rPr>
          <w:ins w:id="642" w:author="Alwyn Williams" w:date="2019-10-15T15:46:00Z"/>
          <w:rFonts w:eastAsiaTheme="minorEastAsia"/>
        </w:rPr>
      </w:pPr>
      <w:ins w:id="643" w:author="Alwyn Williams" w:date="2019-10-15T15:58:00Z">
        <w:r>
          <w:rPr>
            <w:rFonts w:eastAsiaTheme="minorEastAsia"/>
          </w:rPr>
          <w:t xml:space="preserve">By </w:t>
        </w:r>
      </w:ins>
      <w:ins w:id="644" w:author="Alwyn Williams" w:date="2019-10-15T15:59:00Z">
        <w:r>
          <w:rPr>
            <w:rFonts w:eastAsiaTheme="minorEastAsia"/>
          </w:rPr>
          <w:t>u</w:t>
        </w:r>
      </w:ins>
      <w:ins w:id="645" w:author="Alwyn Williams" w:date="2019-10-15T15:57:00Z">
        <w:r>
          <w:rPr>
            <w:rFonts w:eastAsiaTheme="minorEastAsia"/>
          </w:rPr>
          <w:t xml:space="preserve">sing the </w:t>
        </w:r>
      </w:ins>
      <w:ins w:id="646" w:author="Alwyn Williams" w:date="2019-10-15T15:58:00Z">
        <w:r>
          <w:rPr>
            <w:rFonts w:eastAsiaTheme="minorEastAsia"/>
          </w:rPr>
          <w:t>techniques described above, it should be possible to estimate the effective intensity of</w:t>
        </w:r>
      </w:ins>
      <w:ins w:id="647" w:author="Alwyn Williams" w:date="2019-10-15T15:59:00Z">
        <w:r>
          <w:rPr>
            <w:rFonts w:eastAsiaTheme="minorEastAsia"/>
          </w:rPr>
          <w:t xml:space="preserve"> the</w:t>
        </w:r>
      </w:ins>
      <w:ins w:id="648" w:author="Alwyn Williams" w:date="2019-10-15T15:58:00Z">
        <w:r>
          <w:rPr>
            <w:rFonts w:eastAsiaTheme="minorEastAsia"/>
          </w:rPr>
          <w:t xml:space="preserve"> most common flashes</w:t>
        </w:r>
      </w:ins>
      <w:ins w:id="649" w:author="Alwyn Williams" w:date="2019-10-15T15:59:00Z">
        <w:r>
          <w:rPr>
            <w:rFonts w:eastAsiaTheme="minorEastAsia"/>
          </w:rPr>
          <w:t xml:space="preserve"> without needing to use the numerical </w:t>
        </w:r>
      </w:ins>
      <w:ins w:id="650" w:author="Alwyn Williams" w:date="2019-10-15T16:00:00Z">
        <w:r>
          <w:rPr>
            <w:rFonts w:eastAsiaTheme="minorEastAsia"/>
          </w:rPr>
          <w:t>calculation</w:t>
        </w:r>
      </w:ins>
      <w:ins w:id="651" w:author="Alwyn Williams" w:date="2019-10-15T15:59:00Z">
        <w:r>
          <w:rPr>
            <w:rFonts w:eastAsiaTheme="minorEastAsia"/>
          </w:rPr>
          <w:t xml:space="preserve"> of Modified Allard Method.</w:t>
        </w:r>
      </w:ins>
    </w:p>
    <w:p w14:paraId="0F6C5FEF" w14:textId="14565833" w:rsidR="00287A81" w:rsidDel="009B6B8E" w:rsidRDefault="00287A81">
      <w:pPr>
        <w:pStyle w:val="BodyText"/>
        <w:rPr>
          <w:del w:id="652" w:author="Alwyn Williams" w:date="2019-10-15T15:45:00Z"/>
        </w:rPr>
      </w:pPr>
      <w:bookmarkStart w:id="653" w:name="_Toc22047771"/>
      <w:bookmarkStart w:id="654" w:name="_Toc22050930"/>
      <w:bookmarkStart w:id="655" w:name="_Toc22050985"/>
      <w:bookmarkStart w:id="656" w:name="_Toc22051015"/>
      <w:bookmarkStart w:id="657" w:name="_Toc22051067"/>
      <w:bookmarkStart w:id="658" w:name="_Toc40108595"/>
      <w:bookmarkEnd w:id="653"/>
      <w:bookmarkEnd w:id="654"/>
      <w:bookmarkEnd w:id="655"/>
      <w:bookmarkEnd w:id="656"/>
      <w:bookmarkEnd w:id="657"/>
      <w:bookmarkEnd w:id="658"/>
    </w:p>
    <w:p w14:paraId="4EDB6871" w14:textId="7E756F41" w:rsidR="00972589" w:rsidRPr="00972589" w:rsidRDefault="00DD7394" w:rsidP="00972589">
      <w:pPr>
        <w:pStyle w:val="Heading1"/>
      </w:pPr>
      <w:bookmarkStart w:id="659" w:name="_Toc489359839"/>
      <w:bookmarkStart w:id="660" w:name="_Toc489359920"/>
      <w:bookmarkStart w:id="661" w:name="_Toc489359840"/>
      <w:bookmarkStart w:id="662" w:name="_Toc489359921"/>
      <w:bookmarkStart w:id="663" w:name="_Toc489359841"/>
      <w:bookmarkStart w:id="664" w:name="_Toc489359922"/>
      <w:bookmarkStart w:id="665" w:name="_Toc489359842"/>
      <w:bookmarkStart w:id="666" w:name="_Toc489359923"/>
      <w:bookmarkStart w:id="667" w:name="_Toc489359843"/>
      <w:bookmarkStart w:id="668" w:name="_Toc489359924"/>
      <w:bookmarkStart w:id="669" w:name="_Toc489359844"/>
      <w:bookmarkStart w:id="670" w:name="_Toc489359925"/>
      <w:bookmarkStart w:id="671" w:name="_Toc489359845"/>
      <w:bookmarkStart w:id="672" w:name="_Toc489359926"/>
      <w:bookmarkStart w:id="673" w:name="_Toc489359846"/>
      <w:bookmarkStart w:id="674" w:name="_Toc489359927"/>
      <w:bookmarkStart w:id="675" w:name="_Toc489359847"/>
      <w:bookmarkStart w:id="676" w:name="_Toc489359928"/>
      <w:bookmarkStart w:id="677" w:name="_Toc489359848"/>
      <w:bookmarkStart w:id="678" w:name="_Toc489359929"/>
      <w:bookmarkStart w:id="679" w:name="_Toc489359849"/>
      <w:bookmarkStart w:id="680" w:name="_Toc489359930"/>
      <w:bookmarkStart w:id="681" w:name="_Toc489359850"/>
      <w:bookmarkStart w:id="682" w:name="_Toc489359931"/>
      <w:bookmarkStart w:id="683" w:name="_Toc489359851"/>
      <w:bookmarkStart w:id="684" w:name="_Toc489359932"/>
      <w:bookmarkStart w:id="685" w:name="_Toc489359852"/>
      <w:bookmarkStart w:id="686" w:name="_Toc489359933"/>
      <w:bookmarkStart w:id="687" w:name="_Toc489359853"/>
      <w:bookmarkStart w:id="688" w:name="_Toc489359934"/>
      <w:bookmarkStart w:id="689" w:name="_Toc489359854"/>
      <w:bookmarkStart w:id="690" w:name="_Toc489359935"/>
      <w:bookmarkStart w:id="691" w:name="_Toc489359855"/>
      <w:bookmarkStart w:id="692" w:name="_Toc489359936"/>
      <w:bookmarkStart w:id="693" w:name="_Toc489359856"/>
      <w:bookmarkStart w:id="694" w:name="_Toc489359937"/>
      <w:bookmarkStart w:id="695" w:name="_Toc489359857"/>
      <w:bookmarkStart w:id="696" w:name="_Toc489359938"/>
      <w:bookmarkStart w:id="697" w:name="_Toc489359858"/>
      <w:bookmarkStart w:id="698" w:name="_Toc489359939"/>
      <w:bookmarkStart w:id="699" w:name="_Toc489359859"/>
      <w:bookmarkStart w:id="700" w:name="_Toc489359940"/>
      <w:bookmarkStart w:id="701" w:name="_Toc40108596"/>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r>
        <w:t>CONCLUSIONS</w:t>
      </w:r>
      <w:bookmarkEnd w:id="701"/>
    </w:p>
    <w:p w14:paraId="38674449" w14:textId="77777777" w:rsidR="001D3209" w:rsidRDefault="001D3209" w:rsidP="001D3209">
      <w:pPr>
        <w:pStyle w:val="Heading1separatationline"/>
      </w:pPr>
    </w:p>
    <w:p w14:paraId="22CB848B" w14:textId="3502AE2B" w:rsidR="001D3209" w:rsidRDefault="001D3209" w:rsidP="00691A22">
      <w:pPr>
        <w:pStyle w:val="Bullet1"/>
        <w:ind w:left="567"/>
      </w:pPr>
      <w:r>
        <w:t xml:space="preserve">The Modified Allard </w:t>
      </w:r>
      <w:ins w:id="702" w:author="Alwyn Williams" w:date="2020-05-07T08:44:00Z">
        <w:r w:rsidR="002D56F3">
          <w:t>M</w:t>
        </w:r>
      </w:ins>
      <w:del w:id="703" w:author="Alwyn Williams" w:date="2020-05-07T08:44:00Z">
        <w:r w:rsidDel="002D56F3">
          <w:delText>m</w:delText>
        </w:r>
      </w:del>
      <w:r>
        <w:t>ethod is the method recommended for determining the effective intensity of a marine AtoN signal light of any flash profile or multiple flash profiles at any repetition rate;</w:t>
      </w:r>
    </w:p>
    <w:p w14:paraId="6529235C" w14:textId="271F3517" w:rsidR="000B30BD" w:rsidRDefault="001D3209" w:rsidP="000B30BD">
      <w:pPr>
        <w:pStyle w:val="Bullet1"/>
        <w:ind w:left="567"/>
      </w:pPr>
      <w:r>
        <w:t>The Blondel-Rey method</w:t>
      </w:r>
      <w:r w:rsidR="000140DF">
        <w:t xml:space="preserve">, </w:t>
      </w:r>
      <w:r w:rsidR="000140DF">
        <w:fldChar w:fldCharType="begin"/>
      </w:r>
      <w:r w:rsidR="000140DF">
        <w:instrText xml:space="preserve"> REF _Ref457830476 \r </w:instrText>
      </w:r>
      <w:r w:rsidR="000140DF">
        <w:fldChar w:fldCharType="separate"/>
      </w:r>
      <w:r w:rsidR="00B9666E">
        <w:t>Equation 1</w:t>
      </w:r>
      <w:r w:rsidR="000140DF">
        <w:fldChar w:fldCharType="end"/>
      </w:r>
      <w:r w:rsidR="000140DF">
        <w:t>,</w:t>
      </w:r>
      <w:r>
        <w:t xml:space="preserve"> may be used to determine the effective intensity of </w:t>
      </w:r>
      <w:r w:rsidRPr="001D3209">
        <w:rPr>
          <w:b/>
        </w:rPr>
        <w:t>a single flash</w:t>
      </w:r>
      <w:r>
        <w:t xml:space="preserve"> of a marine AtoN signal light </w:t>
      </w:r>
      <w:r w:rsidRPr="001D3209">
        <w:rPr>
          <w:b/>
        </w:rPr>
        <w:t>providing</w:t>
      </w:r>
      <w:r>
        <w:t xml:space="preserve"> the flash profile is </w:t>
      </w:r>
      <w:r w:rsidRPr="0051518B">
        <w:rPr>
          <w:b/>
        </w:rPr>
        <w:t>rectangular</w:t>
      </w:r>
      <w:r>
        <w:t xml:space="preserve">.  It should not be used for </w:t>
      </w:r>
      <w:del w:id="704" w:author="Alwyn Williams" w:date="2020-05-07T08:47:00Z">
        <w:r w:rsidDel="002D56F3">
          <w:delText xml:space="preserve">repeated </w:delText>
        </w:r>
      </w:del>
      <w:ins w:id="705" w:author="Alwyn Williams" w:date="2020-05-07T08:47:00Z">
        <w:r w:rsidR="002D56F3">
          <w:t xml:space="preserve">repeating </w:t>
        </w:r>
      </w:ins>
      <w:r>
        <w:t>flashes that flash at a rate greater than 60 flashes per minute;</w:t>
      </w:r>
    </w:p>
    <w:p w14:paraId="3C79674D" w14:textId="242F33C6" w:rsidR="001D3209" w:rsidRDefault="001D3209" w:rsidP="00691A22">
      <w:pPr>
        <w:pStyle w:val="Bullet1"/>
        <w:ind w:left="567"/>
        <w:rPr>
          <w:ins w:id="706" w:author="Alwyn Williams" w:date="2020-05-07T09:27:00Z"/>
        </w:rPr>
      </w:pPr>
      <w:r>
        <w:lastRenderedPageBreak/>
        <w:t xml:space="preserve">If, and only if, it is impossible to measure the variation of instantaneous intensity with time, an estimation of effective intensity may be calculated from the Blondel-Rey formula, </w:t>
      </w:r>
      <w:r w:rsidR="00800EF1">
        <w:fldChar w:fldCharType="begin"/>
      </w:r>
      <w:r w:rsidR="00800EF1">
        <w:instrText xml:space="preserve"> REF _Ref457830476 \r </w:instrText>
      </w:r>
      <w:r w:rsidR="00800EF1">
        <w:fldChar w:fldCharType="separate"/>
      </w:r>
      <w:r w:rsidR="00B9666E">
        <w:t>Equation 1</w:t>
      </w:r>
      <w:r w:rsidR="00800EF1">
        <w:fldChar w:fldCharType="end"/>
      </w:r>
      <w:r>
        <w:t xml:space="preserve">, using values of </w:t>
      </w:r>
      <w:r w:rsidRPr="0053725F">
        <w:rPr>
          <w:rFonts w:ascii="Times New Roman" w:hAnsi="Times New Roman" w:cs="Times New Roman"/>
          <w:i/>
        </w:rPr>
        <w:t>I</w:t>
      </w:r>
      <w:r w:rsidRPr="0053725F">
        <w:rPr>
          <w:rFonts w:ascii="Times New Roman" w:hAnsi="Times New Roman" w:cs="Times New Roman"/>
          <w:i/>
          <w:vertAlign w:val="subscript"/>
        </w:rPr>
        <w:t>o</w:t>
      </w:r>
      <w:r>
        <w:t xml:space="preserve"> and </w:t>
      </w:r>
      <w:r w:rsidRPr="0053725F">
        <w:rPr>
          <w:rFonts w:ascii="Times New Roman" w:hAnsi="Times New Roman" w:cs="Times New Roman"/>
          <w:i/>
        </w:rPr>
        <w:t>t</w:t>
      </w:r>
      <w:r>
        <w:t xml:space="preserve"> calculated by methods outlined in </w:t>
      </w:r>
      <w:r w:rsidR="0053725F" w:rsidRPr="00C96966">
        <w:t>IALA Recommendation E200-5</w:t>
      </w:r>
      <w:r w:rsidR="00691A22">
        <w:rPr>
          <w:rStyle w:val="FootnoteReference"/>
        </w:rPr>
        <w:footnoteReference w:id="1"/>
      </w:r>
      <w:r w:rsidRPr="00C96966">
        <w:t>.</w:t>
      </w:r>
    </w:p>
    <w:p w14:paraId="03FBC2CA" w14:textId="26448FC4" w:rsidR="000B30BD" w:rsidRDefault="00537004" w:rsidP="00691A22">
      <w:pPr>
        <w:pStyle w:val="Bullet1"/>
        <w:ind w:left="567"/>
      </w:pPr>
      <w:ins w:id="707" w:author="Alwyn Williams" w:date="2020-05-07T10:51:00Z">
        <w:r>
          <w:t xml:space="preserve">If the approximate flash shape and duration is known, then the peak-to-effective intensity factors given in Annex B </w:t>
        </w:r>
      </w:ins>
      <w:ins w:id="708" w:author="Alwyn Williams" w:date="2020-05-07T10:54:00Z">
        <w:r>
          <w:t>can</w:t>
        </w:r>
      </w:ins>
      <w:ins w:id="709" w:author="Alwyn Williams" w:date="2020-05-07T10:51:00Z">
        <w:r>
          <w:t xml:space="preserve"> be used to </w:t>
        </w:r>
      </w:ins>
      <w:ins w:id="710" w:author="Alwyn Williams" w:date="2020-05-07T10:54:00Z">
        <w:r>
          <w:t>estimate</w:t>
        </w:r>
      </w:ins>
      <w:ins w:id="711" w:author="Alwyn Williams" w:date="2020-05-07T10:51:00Z">
        <w:r>
          <w:t xml:space="preserve"> the </w:t>
        </w:r>
      </w:ins>
      <w:ins w:id="712" w:author="Alwyn Williams" w:date="2020-05-07T10:54:00Z">
        <w:r>
          <w:t>effective intensity of such flashes.</w:t>
        </w:r>
      </w:ins>
    </w:p>
    <w:p w14:paraId="55CF0D85" w14:textId="2B4C01B2" w:rsidR="00864A79" w:rsidDel="002D56F3" w:rsidRDefault="00864A79" w:rsidP="00691A22">
      <w:pPr>
        <w:pStyle w:val="Bullet1"/>
        <w:ind w:left="567"/>
        <w:rPr>
          <w:del w:id="713" w:author="Alwyn Williams" w:date="2020-05-07T08:51:00Z"/>
        </w:rPr>
      </w:pPr>
      <w:del w:id="714" w:author="Alwyn Williams" w:date="2020-05-07T08:51:00Z">
        <w:r w:rsidDel="002D56F3">
          <w:delText>It should be recognised that the Modified Allard Method</w:delText>
        </w:r>
        <w:r w:rsidR="00691A22" w:rsidDel="002D56F3">
          <w:delText xml:space="preserve"> is </w:delText>
        </w:r>
      </w:del>
      <w:del w:id="715" w:author="Alwyn Williams" w:date="2020-05-07T08:49:00Z">
        <w:r w:rsidR="00691A22" w:rsidDel="002D56F3">
          <w:delText>not perfect</w:delText>
        </w:r>
      </w:del>
      <w:del w:id="716" w:author="Alwyn Williams" w:date="2020-05-07T08:51:00Z">
        <w:r w:rsidR="00691A22" w:rsidDel="002D56F3">
          <w:delText>, and that IALA m</w:delText>
        </w:r>
        <w:r w:rsidDel="002D56F3">
          <w:delText>embers are requested to submit information that would enable the effective intensity model to be improved.</w:delText>
        </w:r>
        <w:bookmarkStart w:id="717" w:name="_Toc40108597"/>
        <w:bookmarkEnd w:id="717"/>
      </w:del>
    </w:p>
    <w:p w14:paraId="37809A2F" w14:textId="08F7A524" w:rsidR="00864A79" w:rsidDel="00084408" w:rsidRDefault="00691A22" w:rsidP="00691A22">
      <w:pPr>
        <w:pStyle w:val="Bullet1"/>
        <w:ind w:left="567"/>
        <w:rPr>
          <w:del w:id="718" w:author="Alwyn Williams" w:date="2020-05-07T08:52:00Z"/>
        </w:rPr>
      </w:pPr>
      <w:del w:id="719" w:author="Alwyn Williams" w:date="2020-05-07T08:52:00Z">
        <w:r w:rsidDel="00084408">
          <w:delText>In addition, IALA m</w:delText>
        </w:r>
        <w:r w:rsidR="00864A79" w:rsidDel="00084408">
          <w:delText>embers should consider improvements to the effective intensity calculation and are requested to submit those to IALA.</w:delText>
        </w:r>
        <w:bookmarkStart w:id="720" w:name="_Toc40108598"/>
        <w:bookmarkEnd w:id="720"/>
      </w:del>
    </w:p>
    <w:p w14:paraId="3412E51F" w14:textId="64CAD2F6" w:rsidR="002E1D3C" w:rsidRDefault="004E5116" w:rsidP="002E1D3C">
      <w:pPr>
        <w:pStyle w:val="Heading1"/>
      </w:pPr>
      <w:bookmarkStart w:id="721" w:name="_Toc40108599"/>
      <w:r>
        <w:t>REFERENCES</w:t>
      </w:r>
      <w:bookmarkEnd w:id="721"/>
    </w:p>
    <w:p w14:paraId="640186B3" w14:textId="77777777" w:rsidR="000140DF" w:rsidRDefault="000140DF" w:rsidP="0051518B">
      <w:pPr>
        <w:pStyle w:val="Heading1separatationline"/>
        <w:ind w:left="709"/>
      </w:pPr>
    </w:p>
    <w:p w14:paraId="2999661B" w14:textId="197C7751" w:rsidR="000140DF" w:rsidRDefault="0053725F" w:rsidP="00870E1A">
      <w:pPr>
        <w:pStyle w:val="BodyText"/>
        <w:ind w:left="709" w:hanging="709"/>
        <w:rPr>
          <w:ins w:id="722" w:author="Alwyn Williams" w:date="2020-05-07T11:00:00Z"/>
        </w:rPr>
      </w:pPr>
      <w:r w:rsidRPr="0053725F">
        <w:t>[1]</w:t>
      </w:r>
      <w:r w:rsidRPr="0053725F">
        <w:tab/>
        <w:t xml:space="preserve">Mandler and Thacker, “A Method of Calculating </w:t>
      </w:r>
      <w:del w:id="723" w:author="Alwyn Williams" w:date="2019-10-29T09:40:00Z">
        <w:r w:rsidRPr="0053725F" w:rsidDel="00E1145E">
          <w:delText>T</w:delText>
        </w:r>
      </w:del>
      <w:ins w:id="724" w:author="Alwyn Williams" w:date="2019-10-29T09:40:00Z">
        <w:r w:rsidR="00E1145E">
          <w:t>t</w:t>
        </w:r>
      </w:ins>
      <w:r w:rsidRPr="0053725F">
        <w:t>he Effective Intensity of Multi-Flick Flashtube Signals”, US Coast Guard Publication CG-D-13-86 (1986)</w:t>
      </w:r>
      <w:r>
        <w:t xml:space="preserve"> </w:t>
      </w:r>
    </w:p>
    <w:p w14:paraId="56FA0DB4" w14:textId="4AE2C429" w:rsidR="00A70AE7" w:rsidRDefault="00A70AE7" w:rsidP="00870E1A">
      <w:pPr>
        <w:pStyle w:val="BodyText"/>
        <w:ind w:left="709" w:hanging="709"/>
        <w:rPr>
          <w:ins w:id="725" w:author="Alwyn Williams" w:date="2020-05-07T11:04:00Z"/>
        </w:rPr>
      </w:pPr>
      <w:ins w:id="726" w:author="Alwyn Williams" w:date="2020-05-07T11:00:00Z">
        <w:r>
          <w:t>[2]</w:t>
        </w:r>
        <w:r>
          <w:tab/>
          <w:t xml:space="preserve">Ifeachor, E.C., Jervis, B.W.; </w:t>
        </w:r>
      </w:ins>
      <w:ins w:id="727" w:author="Alwyn Williams" w:date="2020-05-07T11:01:00Z">
        <w:r>
          <w:t>“Digital Signal Processing – A Practical Approach”, Addison-Wesley</w:t>
        </w:r>
      </w:ins>
    </w:p>
    <w:p w14:paraId="788C2CD0" w14:textId="19BE88E2" w:rsidR="00A70AE7" w:rsidRDefault="00A70AE7" w:rsidP="00870E1A">
      <w:pPr>
        <w:pStyle w:val="BodyText"/>
        <w:ind w:left="709" w:hanging="709"/>
        <w:rPr>
          <w:ins w:id="728" w:author="Alwyn Williams" w:date="2020-05-07T11:08:00Z"/>
        </w:rPr>
      </w:pPr>
      <w:ins w:id="729" w:author="Alwyn Williams" w:date="2020-05-07T11:04:00Z">
        <w:r>
          <w:t>[3]</w:t>
        </w:r>
        <w:r>
          <w:tab/>
          <w:t>Jackson, L.B.; “Signals, Systems and Transforms”</w:t>
        </w:r>
      </w:ins>
      <w:ins w:id="730" w:author="Alwyn Williams" w:date="2020-05-07T11:05:00Z">
        <w:r>
          <w:t>, Addison-Wesley</w:t>
        </w:r>
      </w:ins>
    </w:p>
    <w:p w14:paraId="3D960A36" w14:textId="41E1FF95" w:rsidR="00254542" w:rsidDel="00924F77" w:rsidRDefault="00254542">
      <w:pPr>
        <w:pStyle w:val="BodyText"/>
        <w:ind w:left="709" w:hanging="709"/>
        <w:rPr>
          <w:del w:id="731" w:author="Alwyn Williams" w:date="2020-05-11T11:29:00Z"/>
        </w:rPr>
        <w:pPrChange w:id="732" w:author="Alwyn Williams" w:date="2020-05-11T11:29:00Z">
          <w:pPr>
            <w:spacing w:after="200" w:line="276" w:lineRule="auto"/>
          </w:pPr>
        </w:pPrChange>
      </w:pPr>
      <w:ins w:id="733" w:author="Alwyn Williams" w:date="2020-05-07T11:08:00Z">
        <w:r>
          <w:t>[4]</w:t>
        </w:r>
        <w:r>
          <w:tab/>
          <w:t xml:space="preserve">Smith, S.W.; “The Scientist and Engineer’s Guide to Digital Signal Processing”; Available at </w:t>
        </w:r>
      </w:ins>
      <w:ins w:id="734" w:author="Alwyn Williams" w:date="2020-05-11T16:53:00Z">
        <w:r w:rsidR="00924F77">
          <w:fldChar w:fldCharType="begin"/>
        </w:r>
        <w:r w:rsidR="00924F77">
          <w:instrText xml:space="preserve"> HYPERLINK "</w:instrText>
        </w:r>
      </w:ins>
      <w:ins w:id="735" w:author="Alwyn Williams" w:date="2020-05-07T11:08:00Z">
        <w:r w:rsidR="00924F77">
          <w:instrText>http://www.dspguide.com/</w:instrText>
        </w:r>
      </w:ins>
      <w:ins w:id="736" w:author="Alwyn Williams" w:date="2020-05-11T16:53:00Z">
        <w:r w:rsidR="00924F77">
          <w:instrText xml:space="preserve">" </w:instrText>
        </w:r>
        <w:r w:rsidR="00924F77">
          <w:fldChar w:fldCharType="separate"/>
        </w:r>
      </w:ins>
      <w:ins w:id="737" w:author="Alwyn Williams" w:date="2020-05-07T11:08:00Z">
        <w:r w:rsidR="00924F77" w:rsidRPr="00AC50A1">
          <w:rPr>
            <w:rStyle w:val="Hyperlink"/>
          </w:rPr>
          <w:t>http://www.dspguide.com/</w:t>
        </w:r>
      </w:ins>
      <w:ins w:id="738" w:author="Alwyn Williams" w:date="2020-05-11T16:53:00Z">
        <w:r w:rsidR="00924F77">
          <w:fldChar w:fldCharType="end"/>
        </w:r>
      </w:ins>
    </w:p>
    <w:p w14:paraId="1996DA20" w14:textId="77777777" w:rsidR="00924F77" w:rsidRPr="000140DF" w:rsidRDefault="00924F77" w:rsidP="00870E1A">
      <w:pPr>
        <w:pStyle w:val="BodyText"/>
        <w:ind w:left="709" w:hanging="709"/>
        <w:rPr>
          <w:ins w:id="739" w:author="Alwyn Williams" w:date="2020-05-11T16:53:00Z"/>
        </w:rPr>
      </w:pPr>
    </w:p>
    <w:p w14:paraId="7D64CBBA" w14:textId="77777777" w:rsidR="00924F77" w:rsidRDefault="00924F77">
      <w:pPr>
        <w:spacing w:after="200" w:line="276" w:lineRule="auto"/>
        <w:rPr>
          <w:ins w:id="740" w:author="Alwyn Williams" w:date="2020-05-11T16:54:00Z"/>
          <w:sz w:val="22"/>
        </w:rPr>
      </w:pPr>
      <w:ins w:id="741" w:author="Alwyn Williams" w:date="2020-05-11T16:54:00Z">
        <w:r>
          <w:br w:type="page"/>
        </w:r>
      </w:ins>
    </w:p>
    <w:p w14:paraId="650DBF76" w14:textId="6733DCD0" w:rsidR="007D74AD" w:rsidRDefault="007D74AD">
      <w:pPr>
        <w:pStyle w:val="BodyText"/>
        <w:rPr>
          <w:color w:val="000000" w:themeColor="text1"/>
        </w:rPr>
        <w:pPrChange w:id="742" w:author="Alwyn Williams" w:date="2020-05-11T16:53:00Z">
          <w:pPr>
            <w:spacing w:after="200" w:line="276" w:lineRule="auto"/>
          </w:pPr>
        </w:pPrChange>
      </w:pPr>
      <w:del w:id="743" w:author="Alwyn Williams" w:date="2020-05-11T11:29:00Z">
        <w:r w:rsidDel="00272FF2">
          <w:lastRenderedPageBreak/>
          <w:br w:type="page"/>
        </w:r>
      </w:del>
    </w:p>
    <w:p w14:paraId="1D6FCEEA" w14:textId="2D3B0F11" w:rsidR="00433060" w:rsidRDefault="002E1D3C" w:rsidP="007D74AD">
      <w:pPr>
        <w:pStyle w:val="Annex"/>
      </w:pPr>
      <w:bookmarkStart w:id="744" w:name="_Ref458073504"/>
      <w:bookmarkStart w:id="745" w:name="_Toc40108600"/>
      <w:r>
        <w:t>Computational Considerations</w:t>
      </w:r>
      <w:r w:rsidR="007D74AD">
        <w:t xml:space="preserve"> of the Modified Allard Method</w:t>
      </w:r>
      <w:bookmarkEnd w:id="744"/>
      <w:bookmarkEnd w:id="745"/>
    </w:p>
    <w:p w14:paraId="254CEC50" w14:textId="5D512990" w:rsidR="009D29CA" w:rsidRDefault="009D29CA">
      <w:pPr>
        <w:pStyle w:val="AnnexAHead1"/>
        <w:rPr>
          <w:ins w:id="746" w:author="Alwyn Williams" w:date="2019-10-15T16:01:00Z"/>
        </w:rPr>
        <w:pPrChange w:id="747" w:author="Alwyn Williams" w:date="2019-10-15T16:01:00Z">
          <w:pPr>
            <w:pStyle w:val="BodyText"/>
          </w:pPr>
        </w:pPrChange>
      </w:pPr>
      <w:bookmarkStart w:id="748" w:name="_Toc40108601"/>
      <w:ins w:id="749" w:author="Alwyn Williams" w:date="2019-10-15T16:00:00Z">
        <w:r>
          <w:t>Direct Convolution</w:t>
        </w:r>
      </w:ins>
      <w:bookmarkEnd w:id="748"/>
    </w:p>
    <w:p w14:paraId="0DB46374" w14:textId="4751659D" w:rsidR="009D29CA" w:rsidRDefault="009D29CA">
      <w:pPr>
        <w:pStyle w:val="Heading1separatationline"/>
        <w:rPr>
          <w:ins w:id="750" w:author="Alwyn Williams" w:date="2019-10-15T16:01:00Z"/>
          <w:lang w:eastAsia="en-GB"/>
        </w:rPr>
        <w:pPrChange w:id="751" w:author="Alwyn Williams" w:date="2019-10-15T16:01:00Z">
          <w:pPr>
            <w:pStyle w:val="BodyText"/>
          </w:pPr>
        </w:pPrChange>
      </w:pPr>
    </w:p>
    <w:p w14:paraId="1A85C633" w14:textId="035037CC" w:rsidR="00433060" w:rsidRDefault="004420B1" w:rsidP="003B261A">
      <w:pPr>
        <w:pStyle w:val="BodyText"/>
      </w:pPr>
      <w:r>
        <w:t>T</w:t>
      </w:r>
      <w:r w:rsidR="003B261A" w:rsidRPr="003B261A">
        <w:t xml:space="preserve">he Modified Allard </w:t>
      </w:r>
      <w:del w:id="752" w:author="Alwyn Williams" w:date="2020-05-07T10:54:00Z">
        <w:r w:rsidR="003B261A" w:rsidRPr="003B261A" w:rsidDel="00537004">
          <w:delText>m</w:delText>
        </w:r>
      </w:del>
      <w:ins w:id="753" w:author="Alwyn Williams" w:date="2020-05-07T08:53:00Z">
        <w:r w:rsidR="00084408">
          <w:t>M</w:t>
        </w:r>
      </w:ins>
      <w:r w:rsidR="003B261A" w:rsidRPr="003B261A">
        <w:t xml:space="preserve">ethod of calculating effective intensity is achieved by mathematical convolution.  This process can better be described by considering the discrete data resulting from a measurement of the variation intensity over time with a digital recording device.  </w:t>
      </w:r>
      <w:ins w:id="754" w:author="Alwyn Williams" w:date="2020-05-07T08:54:00Z">
        <w:r w:rsidR="00084408">
          <w:fldChar w:fldCharType="begin"/>
        </w:r>
        <w:r w:rsidR="00084408">
          <w:instrText xml:space="preserve"> REF _Ref39734093 \r </w:instrText>
        </w:r>
      </w:ins>
      <w:r w:rsidR="00084408">
        <w:fldChar w:fldCharType="separate"/>
      </w:r>
      <w:ins w:id="755" w:author="Alwyn Williams" w:date="2020-05-11T16:56:00Z">
        <w:r w:rsidR="00B9666E">
          <w:t>Figure 7</w:t>
        </w:r>
      </w:ins>
      <w:ins w:id="756" w:author="Alwyn Williams" w:date="2020-05-07T08:54:00Z">
        <w:r w:rsidR="00084408">
          <w:fldChar w:fldCharType="end"/>
        </w:r>
      </w:ins>
      <w:del w:id="757" w:author="Alwyn Williams" w:date="2020-05-07T08:54:00Z">
        <w:r w:rsidR="00955CDF" w:rsidDel="00084408">
          <w:delText>Figure 3</w:delText>
        </w:r>
      </w:del>
      <w:r w:rsidR="003B261A">
        <w:t xml:space="preserve"> </w:t>
      </w:r>
      <w:r w:rsidR="003B261A" w:rsidRPr="003B261A">
        <w:t>is a typical flash profile from a rotating beacon and, with it, the visual impulse function.</w:t>
      </w:r>
    </w:p>
    <w:bookmarkStart w:id="758" w:name="_MON_1284921360"/>
    <w:bookmarkEnd w:id="758"/>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35pt;height:276.75pt" o:ole="">
            <v:imagedata r:id="rId31" o:title="" croptop="6083f"/>
          </v:shape>
          <o:OLEObject Type="Embed" ProgID="Word.Picture.8" ShapeID="_x0000_i1025" DrawAspect="Content" ObjectID="_1651055721" r:id="rId32"/>
        </w:object>
      </w:r>
    </w:p>
    <w:p w14:paraId="7E98746D" w14:textId="6039FAA6" w:rsidR="003B261A" w:rsidRDefault="003B261A" w:rsidP="00870E1A">
      <w:pPr>
        <w:pStyle w:val="Figurecaption"/>
      </w:pPr>
      <w:bookmarkStart w:id="759" w:name="_Ref39734093"/>
      <w:bookmarkStart w:id="760" w:name="_Toc40108621"/>
      <w:r>
        <w:t xml:space="preserve">Plot of intensity </w:t>
      </w:r>
      <w:r w:rsidRPr="00870E1A">
        <w:t>against</w:t>
      </w:r>
      <w:r>
        <w:t xml:space="preserve"> time, I(t), and visual impulse function, q(t)</w:t>
      </w:r>
      <w:bookmarkEnd w:id="759"/>
      <w:bookmarkEnd w:id="760"/>
    </w:p>
    <w:p w14:paraId="0DA64309" w14:textId="1F22DD5B" w:rsidR="007D74AD" w:rsidRDefault="003B261A">
      <w:pPr>
        <w:spacing w:after="200" w:line="276" w:lineRule="auto"/>
        <w:rPr>
          <w:sz w:val="22"/>
        </w:rPr>
      </w:pPr>
      <w:r w:rsidRPr="003B261A">
        <w:rPr>
          <w:sz w:val="22"/>
        </w:rPr>
        <w:t>The squares marked on the flash plot are instances in time when the instantaneous intensity was recorded digitally.  Both flash profile and visual impulse function can be shown as discrete values by a histogram</w:t>
      </w:r>
      <w:r>
        <w:rPr>
          <w:sz w:val="22"/>
        </w:rPr>
        <w:t>.</w:t>
      </w:r>
    </w:p>
    <w:p w14:paraId="6D5C567B" w14:textId="77777777" w:rsidR="003B261A" w:rsidRDefault="003B261A" w:rsidP="003B261A">
      <w:pPr>
        <w:keepNext/>
        <w:spacing w:after="200" w:line="276" w:lineRule="auto"/>
        <w:jc w:val="center"/>
      </w:pPr>
      <w:r>
        <w:rPr>
          <w:noProof/>
          <w:lang w:eastAsia="en-GB"/>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52F7F3BD" w:rsidR="003B261A" w:rsidRDefault="003B261A" w:rsidP="00870E1A">
      <w:pPr>
        <w:pStyle w:val="Figurecaption"/>
      </w:pPr>
      <w:bookmarkStart w:id="761" w:name="_Toc40108622"/>
      <w:r>
        <w:t>Histograms of flash profile, I(t), and the visual response function, q(t)</w:t>
      </w:r>
      <w:bookmarkEnd w:id="761"/>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lastRenderedPageBreak/>
        <w:t>The convolution is achieved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eastAsia="en-GB"/>
        </w:rPr>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522A0D20" w:rsidR="003B261A" w:rsidRDefault="003B261A" w:rsidP="00870E1A">
      <w:pPr>
        <w:pStyle w:val="Figurecaption"/>
      </w:pPr>
      <w:del w:id="762" w:author="Alwyn Williams" w:date="2019-10-15T16:59:00Z">
        <w:r w:rsidDel="00EB49BD">
          <w:delText xml:space="preserve">Figure </w:delText>
        </w:r>
        <w:r w:rsidDel="00EB49BD">
          <w:fldChar w:fldCharType="begin"/>
        </w:r>
        <w:r w:rsidDel="00EB49BD">
          <w:delInstrText xml:space="preserve"> SEQ Figure \* ARABIC </w:delInstrText>
        </w:r>
        <w:r w:rsidDel="00EB49BD">
          <w:fldChar w:fldCharType="separate"/>
        </w:r>
      </w:del>
      <w:del w:id="763" w:author="Alwyn Williams" w:date="2019-10-15T15:13:00Z">
        <w:r w:rsidR="00FA44A1" w:rsidDel="00E272ED">
          <w:rPr>
            <w:noProof/>
          </w:rPr>
          <w:delText>5</w:delText>
        </w:r>
      </w:del>
      <w:del w:id="764" w:author="Alwyn Williams" w:date="2019-10-15T16:59:00Z">
        <w:r w:rsidDel="00EB49BD">
          <w:fldChar w:fldCharType="end"/>
        </w:r>
        <w:r w:rsidDel="00EB49BD">
          <w:delText xml:space="preserve"> </w:delText>
        </w:r>
      </w:del>
      <w:bookmarkStart w:id="765" w:name="_Toc40108623"/>
      <w:r>
        <w:t>Convolution at t = 0</w:t>
      </w:r>
      <w:bookmarkEnd w:id="765"/>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eastAsia="en-GB"/>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7E107E66" w:rsidR="003B261A" w:rsidRDefault="003B261A" w:rsidP="00870E1A">
      <w:pPr>
        <w:pStyle w:val="Figurecaption"/>
      </w:pPr>
      <w:del w:id="766" w:author="Alwyn Williams" w:date="2019-10-15T16:59:00Z">
        <w:r w:rsidDel="00EB49BD">
          <w:delText xml:space="preserve">Figure </w:delText>
        </w:r>
        <w:r w:rsidDel="00EB49BD">
          <w:fldChar w:fldCharType="begin"/>
        </w:r>
        <w:r w:rsidDel="00EB49BD">
          <w:delInstrText xml:space="preserve"> SEQ Figure \* ARABIC </w:delInstrText>
        </w:r>
        <w:r w:rsidDel="00EB49BD">
          <w:fldChar w:fldCharType="separate"/>
        </w:r>
      </w:del>
      <w:del w:id="767" w:author="Alwyn Williams" w:date="2019-10-15T15:13:00Z">
        <w:r w:rsidR="00FA44A1" w:rsidDel="00E272ED">
          <w:rPr>
            <w:noProof/>
          </w:rPr>
          <w:delText>6</w:delText>
        </w:r>
      </w:del>
      <w:del w:id="768" w:author="Alwyn Williams" w:date="2019-10-15T16:59:00Z">
        <w:r w:rsidDel="00EB49BD">
          <w:fldChar w:fldCharType="end"/>
        </w:r>
        <w:r w:rsidDel="00EB49BD">
          <w:delText xml:space="preserve"> </w:delText>
        </w:r>
      </w:del>
      <w:bookmarkStart w:id="769" w:name="_Toc40108624"/>
      <w:r>
        <w:t>Convolution at t = 1</w:t>
      </w:r>
      <w:bookmarkEnd w:id="769"/>
    </w:p>
    <w:p w14:paraId="3AA201C9" w14:textId="77777777" w:rsidR="003B261A" w:rsidRDefault="003B261A" w:rsidP="003B261A">
      <w:pPr>
        <w:pStyle w:val="BodyText"/>
        <w:rPr>
          <w:highlight w:val="yellow"/>
        </w:rPr>
      </w:pPr>
    </w:p>
    <w:p w14:paraId="523E5D7E" w14:textId="06FD1E9E" w:rsidR="002E1D3C" w:rsidRDefault="002E1D3C" w:rsidP="003B261A">
      <w:pPr>
        <w:pStyle w:val="BodyText"/>
      </w:pPr>
      <w:r w:rsidRPr="002E1D3C">
        <w:t>At the first step, the value of q1 in the visual impulse function is multiplied by the value of I1 in the flash profile.  This product is multiplied by the time increment in seconds to give the convolved value for t=1.</w:t>
      </w:r>
    </w:p>
    <w:p w14:paraId="470BE9A7" w14:textId="77777777" w:rsidR="002E1D3C" w:rsidRDefault="002E1D3C" w:rsidP="002E1D3C">
      <w:pPr>
        <w:pStyle w:val="BodyText"/>
        <w:keepNext/>
        <w:jc w:val="center"/>
      </w:pPr>
      <w:r>
        <w:rPr>
          <w:noProof/>
          <w:lang w:eastAsia="en-GB"/>
        </w:rPr>
        <w:lastRenderedPageBreak/>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4B11F0A5" w:rsidR="002E1D3C" w:rsidRDefault="002E1D3C" w:rsidP="00870E1A">
      <w:pPr>
        <w:pStyle w:val="Figurecaption"/>
      </w:pPr>
      <w:del w:id="770" w:author="Alwyn Williams" w:date="2019-10-15T16:59:00Z">
        <w:r w:rsidDel="00EB49BD">
          <w:delText xml:space="preserve">Figure </w:delText>
        </w:r>
        <w:r w:rsidDel="00EB49BD">
          <w:fldChar w:fldCharType="begin"/>
        </w:r>
        <w:r w:rsidDel="00EB49BD">
          <w:delInstrText xml:space="preserve"> SEQ Figure \* ARABIC </w:delInstrText>
        </w:r>
        <w:r w:rsidDel="00EB49BD">
          <w:fldChar w:fldCharType="separate"/>
        </w:r>
      </w:del>
      <w:del w:id="771" w:author="Alwyn Williams" w:date="2019-10-15T15:13:00Z">
        <w:r w:rsidR="00FA44A1" w:rsidDel="00E272ED">
          <w:rPr>
            <w:noProof/>
          </w:rPr>
          <w:delText>7</w:delText>
        </w:r>
      </w:del>
      <w:del w:id="772" w:author="Alwyn Williams" w:date="2019-10-15T16:59:00Z">
        <w:r w:rsidDel="00EB49BD">
          <w:fldChar w:fldCharType="end"/>
        </w:r>
        <w:r w:rsidDel="00EB49BD">
          <w:delText xml:space="preserve"> </w:delText>
        </w:r>
      </w:del>
      <w:bookmarkStart w:id="773" w:name="_Toc40108625"/>
      <w:r>
        <w:t>Convolution a</w:t>
      </w:r>
      <w:ins w:id="774" w:author="Alwyn Williams" w:date="2019-10-15T16:59:00Z">
        <w:r w:rsidR="00EB49BD">
          <w:t>t</w:t>
        </w:r>
      </w:ins>
      <w:r>
        <w:t xml:space="preserve"> t = 2</w:t>
      </w:r>
      <w:bookmarkEnd w:id="773"/>
    </w:p>
    <w:p w14:paraId="6005EBAE" w14:textId="77777777" w:rsidR="002E1D3C" w:rsidRDefault="002E1D3C" w:rsidP="002E1D3C">
      <w:pPr>
        <w:pStyle w:val="BodyText"/>
        <w:rPr>
          <w:highlight w:val="yellow"/>
        </w:rPr>
      </w:pPr>
    </w:p>
    <w:p w14:paraId="1F0939DE" w14:textId="77777777" w:rsidR="002E1D3C" w:rsidRDefault="002E1D3C" w:rsidP="002E1D3C">
      <w:pPr>
        <w:pStyle w:val="BodyText"/>
      </w:pPr>
      <w:r>
        <w:t>At t=2, the value of q1 is multiplied by the value of I2, then the value of q2 is multiplied by I1. Both products are then added together and multiplied by the time increment.  The result is the convolved value for t=2.</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eastAsia="en-GB"/>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2734C0D1" w:rsidR="002E1D3C" w:rsidRDefault="002E1D3C" w:rsidP="00870E1A">
      <w:pPr>
        <w:pStyle w:val="Figurecaption"/>
      </w:pPr>
      <w:del w:id="775" w:author="Alwyn Williams" w:date="2019-10-15T16:59:00Z">
        <w:r w:rsidDel="00EB49BD">
          <w:delText xml:space="preserve">Figure </w:delText>
        </w:r>
        <w:r w:rsidDel="00EB49BD">
          <w:fldChar w:fldCharType="begin"/>
        </w:r>
        <w:r w:rsidDel="00EB49BD">
          <w:delInstrText xml:space="preserve"> SEQ Figure \* ARABIC </w:delInstrText>
        </w:r>
        <w:r w:rsidDel="00EB49BD">
          <w:fldChar w:fldCharType="separate"/>
        </w:r>
      </w:del>
      <w:del w:id="776" w:author="Alwyn Williams" w:date="2019-10-15T15:13:00Z">
        <w:r w:rsidR="00FA44A1" w:rsidDel="00E272ED">
          <w:rPr>
            <w:noProof/>
          </w:rPr>
          <w:delText>8</w:delText>
        </w:r>
      </w:del>
      <w:del w:id="777" w:author="Alwyn Williams" w:date="2019-10-15T16:59:00Z">
        <w:r w:rsidDel="00EB49BD">
          <w:fldChar w:fldCharType="end"/>
        </w:r>
        <w:r w:rsidDel="00EB49BD">
          <w:delText xml:space="preserve"> </w:delText>
        </w:r>
      </w:del>
      <w:bookmarkStart w:id="778" w:name="_Toc40108626"/>
      <w:r>
        <w:t>Convolution at t = 3</w:t>
      </w:r>
      <w:bookmarkEnd w:id="778"/>
    </w:p>
    <w:p w14:paraId="2B351091" w14:textId="77777777" w:rsidR="002E1D3C" w:rsidRDefault="002E1D3C" w:rsidP="002E1D3C">
      <w:pPr>
        <w:pStyle w:val="BodyText"/>
        <w:rPr>
          <w:highlight w:val="yellow"/>
        </w:rPr>
      </w:pPr>
    </w:p>
    <w:p w14:paraId="2757911B" w14:textId="77777777" w:rsidR="002E1D3C" w:rsidRDefault="002E1D3C" w:rsidP="002E1D3C">
      <w:pPr>
        <w:pStyle w:val="BodyText"/>
      </w:pPr>
      <w:r>
        <w:t>At t=3, the value of q1 is multiplied by the value of I3, the value of q2 is multiplied by I2 and the value of q3 is multiplied by I1.  These three products are then added together and multiplied by the time increment to obtain the resultant convolved value for t=3.</w:t>
      </w:r>
    </w:p>
    <w:p w14:paraId="65668C80" w14:textId="77777777" w:rsidR="002E1D3C" w:rsidRDefault="002E1D3C" w:rsidP="002E1D3C">
      <w:pPr>
        <w:pStyle w:val="BodyText"/>
      </w:pPr>
      <w:r>
        <w:lastRenderedPageBreak/>
        <w:t>As this process is continued through steps 0 to 9 it is possible to see the convolution plot emerging:</w:t>
      </w:r>
    </w:p>
    <w:p w14:paraId="2D4D5D18" w14:textId="77777777" w:rsidR="002E1D3C" w:rsidRDefault="002E1D3C" w:rsidP="002E1D3C">
      <w:pPr>
        <w:pStyle w:val="BodyText"/>
        <w:keepNext/>
        <w:jc w:val="center"/>
      </w:pPr>
      <w:r>
        <w:rPr>
          <w:noProof/>
          <w:lang w:eastAsia="en-GB"/>
        </w:rPr>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02BD6DB1" w:rsidR="002E1D3C" w:rsidRDefault="002E1D3C" w:rsidP="00870E1A">
      <w:pPr>
        <w:pStyle w:val="Figurecaption"/>
      </w:pPr>
      <w:del w:id="779" w:author="Alwyn Williams" w:date="2019-10-15T16:59:00Z">
        <w:r w:rsidDel="00EB49BD">
          <w:delText xml:space="preserve">Figure </w:delText>
        </w:r>
        <w:r w:rsidDel="00EB49BD">
          <w:fldChar w:fldCharType="begin"/>
        </w:r>
        <w:r w:rsidDel="00EB49BD">
          <w:delInstrText xml:space="preserve"> SEQ Figure \* ARABIC </w:delInstrText>
        </w:r>
        <w:r w:rsidDel="00EB49BD">
          <w:fldChar w:fldCharType="separate"/>
        </w:r>
      </w:del>
      <w:del w:id="780" w:author="Alwyn Williams" w:date="2019-10-15T15:13:00Z">
        <w:r w:rsidR="00FA44A1" w:rsidDel="00E272ED">
          <w:rPr>
            <w:noProof/>
          </w:rPr>
          <w:delText>9</w:delText>
        </w:r>
      </w:del>
      <w:del w:id="781" w:author="Alwyn Williams" w:date="2019-10-15T16:59:00Z">
        <w:r w:rsidDel="00EB49BD">
          <w:fldChar w:fldCharType="end"/>
        </w:r>
        <w:r w:rsidDel="00EB49BD">
          <w:delText xml:space="preserve"> </w:delText>
        </w:r>
      </w:del>
      <w:bookmarkStart w:id="782" w:name="_Toc40108627"/>
      <w:r>
        <w:t>Convolution at t = 9 showing a maximum value at t = 7</w:t>
      </w:r>
      <w:bookmarkEnd w:id="782"/>
    </w:p>
    <w:p w14:paraId="65EC1100" w14:textId="19CDA94B" w:rsidR="002E1D3C" w:rsidDel="007602FD" w:rsidRDefault="002E1D3C" w:rsidP="002E1D3C">
      <w:pPr>
        <w:pStyle w:val="BodyText"/>
        <w:rPr>
          <w:del w:id="783" w:author="Alwyn Williams" w:date="2019-10-15T11:00:00Z"/>
          <w:highlight w:val="yellow"/>
        </w:rPr>
      </w:pPr>
    </w:p>
    <w:p w14:paraId="21CA99CE" w14:textId="66EEF61F" w:rsidR="002E1D3C" w:rsidRDefault="002E1D3C" w:rsidP="002E1D3C">
      <w:pPr>
        <w:pStyle w:val="BodyText"/>
      </w:pPr>
      <w:r w:rsidRPr="002E1D3C">
        <w:t>Although rather crude, the histograms show the convolution process in discrete format.  Reverting to the continuous format, the peak value of the convolution can be taken as the effective intensity value.</w:t>
      </w:r>
    </w:p>
    <w:p w14:paraId="287F4134" w14:textId="77777777" w:rsidR="002E1D3C" w:rsidRDefault="002E1D3C" w:rsidP="002E1D3C">
      <w:pPr>
        <w:pStyle w:val="BodyText"/>
      </w:pPr>
    </w:p>
    <w:p w14:paraId="69AB4F43" w14:textId="75914370" w:rsidR="002E1D3C" w:rsidRDefault="002E1D3C" w:rsidP="002E1D3C">
      <w:pPr>
        <w:pStyle w:val="BodyText"/>
        <w:keepNext/>
        <w:jc w:val="center"/>
      </w:pPr>
      <w:del w:id="784" w:author="Alwyn Williams" w:date="2020-05-07T12:24:00Z">
        <w:r w:rsidDel="00794FD4">
          <w:rPr>
            <w:noProof/>
            <w:lang w:eastAsia="en-GB"/>
          </w:rPr>
          <w:drawing>
            <wp:inline distT="0" distB="0" distL="0" distR="0" wp14:anchorId="653F8CBB" wp14:editId="68B65129">
              <wp:extent cx="3767455" cy="266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67455" cy="2667000"/>
                      </a:xfrm>
                      <a:prstGeom prst="rect">
                        <a:avLst/>
                      </a:prstGeom>
                      <a:noFill/>
                      <a:ln>
                        <a:noFill/>
                      </a:ln>
                    </pic:spPr>
                  </pic:pic>
                </a:graphicData>
              </a:graphic>
            </wp:inline>
          </w:drawing>
        </w:r>
      </w:del>
      <w:ins w:id="785" w:author="Alwyn Williams" w:date="2020-05-07T12:24:00Z">
        <w:r w:rsidR="00794FD4" w:rsidRPr="00794FD4">
          <w:rPr>
            <w:noProof/>
            <w:lang w:eastAsia="en-GB"/>
          </w:rPr>
          <w:drawing>
            <wp:inline distT="0" distB="0" distL="0" distR="0" wp14:anchorId="60D51BD8" wp14:editId="44201F8D">
              <wp:extent cx="3719072" cy="2417670"/>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725369" cy="2421763"/>
                      </a:xfrm>
                      <a:prstGeom prst="rect">
                        <a:avLst/>
                      </a:prstGeom>
                    </pic:spPr>
                  </pic:pic>
                </a:graphicData>
              </a:graphic>
            </wp:inline>
          </w:drawing>
        </w:r>
      </w:ins>
    </w:p>
    <w:p w14:paraId="34F526FB" w14:textId="31F71422" w:rsidR="002E1D3C" w:rsidRDefault="002E1D3C" w:rsidP="00870E1A">
      <w:pPr>
        <w:pStyle w:val="Figurecaption"/>
      </w:pPr>
      <w:del w:id="786" w:author="Alwyn Williams" w:date="2019-10-15T16:59:00Z">
        <w:r w:rsidDel="00EB49BD">
          <w:delText>Figur</w:delText>
        </w:r>
      </w:del>
      <w:del w:id="787" w:author="Alwyn Williams" w:date="2019-10-15T16:58:00Z">
        <w:r w:rsidDel="00EB49BD">
          <w:delText xml:space="preserve">e </w:delText>
        </w:r>
        <w:r w:rsidDel="00EB49BD">
          <w:fldChar w:fldCharType="begin"/>
        </w:r>
        <w:r w:rsidDel="00EB49BD">
          <w:delInstrText xml:space="preserve"> SEQ Figure \* ARABIC </w:delInstrText>
        </w:r>
        <w:r w:rsidDel="00EB49BD">
          <w:fldChar w:fldCharType="separate"/>
        </w:r>
      </w:del>
      <w:del w:id="788" w:author="Alwyn Williams" w:date="2019-10-15T15:13:00Z">
        <w:r w:rsidR="00FA44A1" w:rsidDel="00E272ED">
          <w:rPr>
            <w:noProof/>
          </w:rPr>
          <w:delText>10</w:delText>
        </w:r>
      </w:del>
      <w:del w:id="789" w:author="Alwyn Williams" w:date="2019-10-15T16:58:00Z">
        <w:r w:rsidDel="00EB49BD">
          <w:fldChar w:fldCharType="end"/>
        </w:r>
        <w:r w:rsidDel="00EB49BD">
          <w:delText xml:space="preserve"> </w:delText>
        </w:r>
      </w:del>
      <w:bookmarkStart w:id="790" w:name="_Toc40108628"/>
      <w:r>
        <w:t xml:space="preserve">Continuous graph of flash profile I(t) and convolution </w:t>
      </w:r>
      <w:commentRangeStart w:id="791"/>
      <w:r>
        <w:t>product</w:t>
      </w:r>
      <w:commentRangeEnd w:id="791"/>
      <w:r w:rsidR="00794FD4">
        <w:rPr>
          <w:rStyle w:val="CommentReference"/>
          <w:b w:val="0"/>
          <w:bCs w:val="0"/>
          <w:i w:val="0"/>
          <w:color w:val="auto"/>
          <w:u w:val="none"/>
        </w:rPr>
        <w:commentReference w:id="791"/>
      </w:r>
      <w:bookmarkEnd w:id="790"/>
    </w:p>
    <w:p w14:paraId="17A104B4" w14:textId="7D076BCE" w:rsidR="002E1D3C" w:rsidDel="007602FD" w:rsidRDefault="002E1D3C" w:rsidP="002E1D3C">
      <w:pPr>
        <w:pStyle w:val="BodyText"/>
        <w:rPr>
          <w:del w:id="792" w:author="Alwyn Williams" w:date="2019-10-15T11:00:00Z"/>
          <w:highlight w:val="yellow"/>
        </w:rPr>
      </w:pPr>
    </w:p>
    <w:p w14:paraId="3E665DE7" w14:textId="76CA177F" w:rsidR="007D74AD" w:rsidRDefault="002E1D3C" w:rsidP="00870E1A">
      <w:pPr>
        <w:pStyle w:val="BodyText"/>
        <w:rPr>
          <w:ins w:id="793" w:author="Alwyn Williams" w:date="2019-10-15T16:09:00Z"/>
        </w:rPr>
      </w:pPr>
      <w:r w:rsidRPr="002E1D3C">
        <w:t>The discrete values of the flash profile, reversed visual impulse function and time increments can be entered into a spreadsheet.  The SUMPRODUCT function may be employed to give a value of the convolution at each time increment.  Of the resultant convolved values shown at each time increment, the maximum value should be taken to obtain the effective intensity.</w:t>
      </w:r>
    </w:p>
    <w:p w14:paraId="41F4643D" w14:textId="533A7892" w:rsidR="00FD3731" w:rsidRDefault="00FD3731" w:rsidP="00870E1A">
      <w:pPr>
        <w:pStyle w:val="BodyText"/>
        <w:rPr>
          <w:ins w:id="794" w:author="Alwyn Williams" w:date="2019-10-15T16:09:00Z"/>
        </w:rPr>
      </w:pPr>
    </w:p>
    <w:p w14:paraId="053050EF" w14:textId="2EEB3AE9" w:rsidR="00FD3731" w:rsidRDefault="00FD3731" w:rsidP="00870E1A">
      <w:pPr>
        <w:pStyle w:val="BodyText"/>
        <w:rPr>
          <w:ins w:id="795" w:author="Alwyn Williams" w:date="2020-05-07T12:27:00Z"/>
        </w:rPr>
      </w:pPr>
    </w:p>
    <w:p w14:paraId="113FD0CB" w14:textId="77777777" w:rsidR="00794FD4" w:rsidRDefault="00794FD4" w:rsidP="00870E1A">
      <w:pPr>
        <w:pStyle w:val="BodyText"/>
        <w:rPr>
          <w:ins w:id="796" w:author="Alwyn Williams" w:date="2019-10-15T16:01:00Z"/>
        </w:rPr>
      </w:pPr>
    </w:p>
    <w:p w14:paraId="01C5A215" w14:textId="68CBCD46" w:rsidR="009D29CA" w:rsidRDefault="007E1E5F">
      <w:pPr>
        <w:pStyle w:val="AnnexAHead1"/>
        <w:rPr>
          <w:ins w:id="797" w:author="Alwyn Williams" w:date="2019-10-15T16:01:00Z"/>
        </w:rPr>
        <w:pPrChange w:id="798" w:author="Alwyn Williams" w:date="2019-10-15T16:01:00Z">
          <w:pPr>
            <w:pStyle w:val="BodyText"/>
          </w:pPr>
        </w:pPrChange>
      </w:pPr>
      <w:bookmarkStart w:id="799" w:name="_Toc40108602"/>
      <w:ins w:id="800" w:author="Alwyn Williams" w:date="2019-10-15T16:42:00Z">
        <w:r>
          <w:lastRenderedPageBreak/>
          <w:t>F</w:t>
        </w:r>
      </w:ins>
      <w:ins w:id="801" w:author="Alwyn Williams" w:date="2019-10-15T16:56:00Z">
        <w:r w:rsidR="00F03ADC">
          <w:t>r</w:t>
        </w:r>
      </w:ins>
      <w:ins w:id="802" w:author="Alwyn Williams" w:date="2019-10-15T16:42:00Z">
        <w:r>
          <w:t>eq</w:t>
        </w:r>
      </w:ins>
      <w:ins w:id="803" w:author="Alwyn Williams" w:date="2020-05-07T08:59:00Z">
        <w:r w:rsidR="00084408">
          <w:t>U</w:t>
        </w:r>
      </w:ins>
      <w:ins w:id="804" w:author="Alwyn Williams" w:date="2019-10-15T16:42:00Z">
        <w:r>
          <w:t>ency-Domain Method</w:t>
        </w:r>
      </w:ins>
      <w:bookmarkEnd w:id="799"/>
    </w:p>
    <w:p w14:paraId="295D528B" w14:textId="0F88D3D9" w:rsidR="009D29CA" w:rsidRDefault="009D29CA">
      <w:pPr>
        <w:pStyle w:val="Heading1separatationline"/>
        <w:rPr>
          <w:ins w:id="805" w:author="Alwyn Williams" w:date="2019-10-15T16:01:00Z"/>
          <w:lang w:eastAsia="en-GB"/>
        </w:rPr>
        <w:pPrChange w:id="806" w:author="Alwyn Williams" w:date="2019-10-15T16:01:00Z">
          <w:pPr>
            <w:pStyle w:val="BodyText"/>
          </w:pPr>
        </w:pPrChange>
      </w:pPr>
    </w:p>
    <w:p w14:paraId="0F33D9D8" w14:textId="3CBE9BC6" w:rsidR="009D29CA" w:rsidRDefault="009D29CA">
      <w:pPr>
        <w:pStyle w:val="BodyText"/>
        <w:rPr>
          <w:ins w:id="807" w:author="Alwyn Williams" w:date="2019-10-15T16:02:00Z"/>
          <w:lang w:eastAsia="en-GB"/>
        </w:rPr>
      </w:pPr>
      <w:ins w:id="808" w:author="Alwyn Williams" w:date="2019-10-15T16:02:00Z">
        <w:r>
          <w:rPr>
            <w:lang w:eastAsia="en-GB"/>
          </w:rPr>
          <w:t>The direct convolution method described above is usually sufficient for small datasets. However, it often the case that the datasets can be rather large, and any computation of the Modified Allard Method becomes unwieldly and very slow.</w:t>
        </w:r>
      </w:ins>
    </w:p>
    <w:p w14:paraId="1531D9E9" w14:textId="4923EB42" w:rsidR="007E1E5F" w:rsidRDefault="009D29CA">
      <w:pPr>
        <w:pStyle w:val="BodyText"/>
        <w:rPr>
          <w:ins w:id="809" w:author="Alwyn Williams" w:date="2019-10-15T16:43:00Z"/>
          <w:lang w:eastAsia="en-GB"/>
        </w:rPr>
      </w:pPr>
      <w:ins w:id="810" w:author="Alwyn Williams" w:date="2019-10-15T16:04:00Z">
        <w:r>
          <w:rPr>
            <w:lang w:eastAsia="en-GB"/>
          </w:rPr>
          <w:t xml:space="preserve">This can be overcome by considering that convolution in the time domain is the </w:t>
        </w:r>
      </w:ins>
      <w:ins w:id="811" w:author="Alwyn Williams" w:date="2019-10-15T16:05:00Z">
        <w:r>
          <w:rPr>
            <w:lang w:eastAsia="en-GB"/>
          </w:rPr>
          <w:t>equivalent</w:t>
        </w:r>
      </w:ins>
      <w:ins w:id="812" w:author="Alwyn Williams" w:date="2019-10-15T16:04:00Z">
        <w:r>
          <w:rPr>
            <w:lang w:eastAsia="en-GB"/>
          </w:rPr>
          <w:t xml:space="preserve"> </w:t>
        </w:r>
      </w:ins>
      <w:ins w:id="813" w:author="Alwyn Williams" w:date="2019-10-15T16:05:00Z">
        <w:r>
          <w:rPr>
            <w:lang w:eastAsia="en-GB"/>
          </w:rPr>
          <w:t>to multiplication in the frequency domain.</w:t>
        </w:r>
      </w:ins>
      <w:ins w:id="814" w:author="Alwyn Williams" w:date="2020-05-07T10:55:00Z">
        <w:r w:rsidR="00537004">
          <w:rPr>
            <w:lang w:eastAsia="en-GB"/>
          </w:rPr>
          <w:t xml:space="preserve"> This is known at the Convolution Theorem, </w:t>
        </w:r>
      </w:ins>
      <w:ins w:id="815" w:author="Alwyn Williams" w:date="2020-05-07T10:57:00Z">
        <w:r w:rsidR="00A70AE7">
          <w:rPr>
            <w:lang w:eastAsia="en-GB"/>
          </w:rPr>
          <w:t>and provides for an alternative means of calculating the Modified Allard Method.</w:t>
        </w:r>
      </w:ins>
      <w:ins w:id="816" w:author="Alwyn Williams" w:date="2019-10-15T16:43:00Z">
        <w:r w:rsidR="007E1E5F">
          <w:rPr>
            <w:lang w:eastAsia="en-GB"/>
          </w:rPr>
          <w:t xml:space="preserve"> </w:t>
        </w:r>
      </w:ins>
      <w:ins w:id="817" w:author="Alwyn Williams" w:date="2020-05-07T10:58:00Z">
        <w:r w:rsidR="00A70AE7">
          <w:rPr>
            <w:lang w:eastAsia="en-GB"/>
          </w:rPr>
          <w:t>This theorem is well-known in the field of digital signal processing</w:t>
        </w:r>
      </w:ins>
      <w:ins w:id="818" w:author="Alwyn Williams" w:date="2020-05-07T10:59:00Z">
        <w:r w:rsidR="00A70AE7">
          <w:rPr>
            <w:lang w:eastAsia="en-GB"/>
          </w:rPr>
          <w:t>, especially with regards to digital filtering techniques. More information can be found in [2]</w:t>
        </w:r>
      </w:ins>
      <w:ins w:id="819" w:author="Alwyn Williams" w:date="2020-05-07T11:09:00Z">
        <w:r w:rsidR="00254542">
          <w:rPr>
            <w:lang w:eastAsia="en-GB"/>
          </w:rPr>
          <w:t xml:space="preserve">, [3] and [4]. </w:t>
        </w:r>
      </w:ins>
      <w:ins w:id="820" w:author="Alwyn Williams" w:date="2019-10-15T16:43:00Z">
        <w:r w:rsidR="007E1E5F">
          <w:rPr>
            <w:lang w:eastAsia="en-GB"/>
          </w:rPr>
          <w:t>Using th</w:t>
        </w:r>
      </w:ins>
      <w:ins w:id="821" w:author="Alwyn Williams" w:date="2020-05-07T10:58:00Z">
        <w:r w:rsidR="00A70AE7">
          <w:rPr>
            <w:lang w:eastAsia="en-GB"/>
          </w:rPr>
          <w:t>is t</w:t>
        </w:r>
      </w:ins>
      <w:ins w:id="822" w:author="Alwyn Williams" w:date="2019-10-15T16:43:00Z">
        <w:r w:rsidR="007E1E5F">
          <w:rPr>
            <w:lang w:eastAsia="en-GB"/>
          </w:rPr>
          <w:t>heorem, we find</w:t>
        </w:r>
      </w:ins>
    </w:p>
    <w:p w14:paraId="56F96374" w14:textId="370ADDA7" w:rsidR="007E1E5F" w:rsidRPr="007E1E5F" w:rsidRDefault="007E1E5F">
      <w:pPr>
        <w:pStyle w:val="BodyText"/>
        <w:rPr>
          <w:ins w:id="823" w:author="Alwyn Williams" w:date="2019-10-15T16:48:00Z"/>
          <w:rFonts w:eastAsiaTheme="minorEastAsia"/>
          <w:lang w:eastAsia="en-GB"/>
        </w:rPr>
      </w:pPr>
      <m:oMathPara>
        <m:oMath>
          <m:r>
            <w:ins w:id="824" w:author="Alwyn Williams" w:date="2019-10-15T16:44:00Z">
              <w:rPr>
                <w:rFonts w:ascii="Cambria Math" w:hAnsi="Cambria Math"/>
                <w:lang w:eastAsia="en-GB"/>
              </w:rPr>
              <m:t>d</m:t>
            </w:ins>
          </m:r>
          <m:r>
            <w:ins w:id="825" w:author="Alwyn Williams" w:date="2019-10-15T16:46:00Z">
              <w:rPr>
                <w:rFonts w:ascii="Cambria Math" w:hAnsi="Cambria Math"/>
                <w:lang w:eastAsia="en-GB"/>
              </w:rPr>
              <m:t>*q=</m:t>
            </w:ins>
          </m:r>
          <m:sSup>
            <m:sSupPr>
              <m:ctrlPr>
                <w:ins w:id="826" w:author="Alwyn Williams" w:date="2019-10-15T16:47:00Z">
                  <w:rPr>
                    <w:rFonts w:ascii="Cambria Math" w:hAnsi="Cambria Math"/>
                    <w:i/>
                    <w:lang w:eastAsia="en-GB"/>
                  </w:rPr>
                </w:ins>
              </m:ctrlPr>
            </m:sSupPr>
            <m:e>
              <m:r>
                <w:ins w:id="827" w:author="Alwyn Williams" w:date="2019-10-15T16:47:00Z">
                  <m:rPr>
                    <m:scr m:val="script"/>
                  </m:rPr>
                  <w:rPr>
                    <w:rFonts w:ascii="Cambria Math" w:hAnsi="Cambria Math"/>
                    <w:lang w:eastAsia="en-GB"/>
                  </w:rPr>
                  <m:t>F</m:t>
                </w:ins>
              </m:r>
            </m:e>
            <m:sup>
              <m:r>
                <w:ins w:id="828" w:author="Alwyn Williams" w:date="2019-10-15T16:47:00Z">
                  <w:rPr>
                    <w:rFonts w:ascii="Cambria Math" w:hAnsi="Cambria Math"/>
                    <w:lang w:eastAsia="en-GB"/>
                  </w:rPr>
                  <m:t>-1</m:t>
                </w:ins>
              </m:r>
            </m:sup>
          </m:sSup>
          <m:d>
            <m:dPr>
              <m:begChr m:val="["/>
              <m:endChr m:val="]"/>
              <m:ctrlPr>
                <w:ins w:id="829" w:author="Alwyn Williams" w:date="2019-10-15T16:47:00Z">
                  <w:rPr>
                    <w:rFonts w:ascii="Cambria Math" w:hAnsi="Cambria Math"/>
                    <w:i/>
                    <w:lang w:eastAsia="en-GB"/>
                  </w:rPr>
                </w:ins>
              </m:ctrlPr>
            </m:dPr>
            <m:e>
              <m:r>
                <w:ins w:id="830" w:author="Alwyn Williams" w:date="2019-10-15T16:47:00Z">
                  <m:rPr>
                    <m:scr m:val="script"/>
                  </m:rPr>
                  <w:rPr>
                    <w:rFonts w:ascii="Cambria Math" w:hAnsi="Cambria Math"/>
                    <w:lang w:eastAsia="en-GB"/>
                  </w:rPr>
                  <m:t>F</m:t>
                </w:ins>
              </m:r>
              <m:d>
                <m:dPr>
                  <m:ctrlPr>
                    <w:ins w:id="831" w:author="Alwyn Williams" w:date="2019-10-15T16:47:00Z">
                      <w:rPr>
                        <w:rFonts w:ascii="Cambria Math" w:hAnsi="Cambria Math"/>
                        <w:i/>
                        <w:lang w:eastAsia="en-GB"/>
                      </w:rPr>
                    </w:ins>
                  </m:ctrlPr>
                </m:dPr>
                <m:e>
                  <m:r>
                    <w:ins w:id="832" w:author="Alwyn Williams" w:date="2019-10-15T16:47:00Z">
                      <w:rPr>
                        <w:rFonts w:ascii="Cambria Math" w:hAnsi="Cambria Math"/>
                        <w:lang w:eastAsia="en-GB"/>
                      </w:rPr>
                      <m:t>d</m:t>
                    </w:ins>
                  </m:r>
                </m:e>
              </m:d>
              <m:r>
                <w:ins w:id="833" w:author="Alwyn Williams" w:date="2019-10-15T16:47:00Z">
                  <m:rPr>
                    <m:scr m:val="script"/>
                  </m:rPr>
                  <w:rPr>
                    <w:rFonts w:ascii="Cambria Math" w:hAnsi="Cambria Math"/>
                    <w:lang w:eastAsia="en-GB"/>
                  </w:rPr>
                  <m:t>∙F</m:t>
                </w:ins>
              </m:r>
              <m:d>
                <m:dPr>
                  <m:ctrlPr>
                    <w:ins w:id="834" w:author="Alwyn Williams" w:date="2019-10-15T16:47:00Z">
                      <w:rPr>
                        <w:rFonts w:ascii="Cambria Math" w:hAnsi="Cambria Math"/>
                        <w:i/>
                        <w:lang w:eastAsia="en-GB"/>
                      </w:rPr>
                    </w:ins>
                  </m:ctrlPr>
                </m:dPr>
                <m:e>
                  <m:r>
                    <w:ins w:id="835" w:author="Alwyn Williams" w:date="2019-10-15T16:47:00Z">
                      <w:rPr>
                        <w:rFonts w:ascii="Cambria Math" w:hAnsi="Cambria Math"/>
                        <w:lang w:eastAsia="en-GB"/>
                      </w:rPr>
                      <m:t>q</m:t>
                    </w:ins>
                  </m:r>
                </m:e>
              </m:d>
            </m:e>
          </m:d>
        </m:oMath>
      </m:oMathPara>
    </w:p>
    <w:p w14:paraId="36E62456" w14:textId="7AE0F451" w:rsidR="007E1E5F" w:rsidRDefault="007E1E5F">
      <w:pPr>
        <w:pStyle w:val="equation"/>
        <w:rPr>
          <w:ins w:id="836" w:author="Alwyn Williams" w:date="2019-10-15T16:48:00Z"/>
          <w:lang w:eastAsia="en-GB"/>
        </w:rPr>
        <w:pPrChange w:id="837" w:author="Alwyn Williams" w:date="2019-10-15T16:48:00Z">
          <w:pPr>
            <w:pStyle w:val="BodyText"/>
          </w:pPr>
        </w:pPrChange>
      </w:pPr>
      <w:bookmarkStart w:id="838" w:name="_Ref22050746"/>
      <w:bookmarkStart w:id="839" w:name="_Toc40108634"/>
      <w:ins w:id="840" w:author="Alwyn Williams" w:date="2019-10-15T16:48:00Z">
        <w:r>
          <w:rPr>
            <w:lang w:eastAsia="en-GB"/>
          </w:rPr>
          <w:t>Convolution Theorem</w:t>
        </w:r>
        <w:bookmarkEnd w:id="838"/>
        <w:bookmarkEnd w:id="839"/>
      </w:ins>
    </w:p>
    <w:p w14:paraId="059A368A" w14:textId="5D36B21D" w:rsidR="004021DF" w:rsidRDefault="007E1E5F">
      <w:pPr>
        <w:pStyle w:val="BodyText"/>
        <w:rPr>
          <w:ins w:id="841" w:author="Alwyn Williams" w:date="2020-05-07T12:00:00Z"/>
          <w:lang w:eastAsia="en-GB"/>
        </w:rPr>
      </w:pPr>
      <w:ins w:id="842" w:author="Alwyn Williams" w:date="2019-10-15T16:48:00Z">
        <w:r>
          <w:rPr>
            <w:lang w:eastAsia="en-GB"/>
          </w:rPr>
          <w:t>Where</w:t>
        </w:r>
        <w:r>
          <w:rPr>
            <w:lang w:eastAsia="en-GB"/>
          </w:rPr>
          <w:tab/>
        </w:r>
      </w:ins>
      <m:oMath>
        <m:r>
          <w:ins w:id="843" w:author="Alwyn Williams" w:date="2020-05-07T12:01:00Z">
            <w:rPr>
              <w:rFonts w:ascii="Cambria Math" w:hAnsi="Cambria Math"/>
              <w:lang w:eastAsia="en-GB"/>
            </w:rPr>
            <m:t>*</m:t>
          </w:ins>
        </m:r>
      </m:oMath>
      <w:ins w:id="844" w:author="Alwyn Williams" w:date="2020-05-07T12:01:00Z">
        <w:r w:rsidR="004021DF">
          <w:rPr>
            <w:rFonts w:eastAsiaTheme="minorEastAsia"/>
            <w:lang w:eastAsia="en-GB"/>
          </w:rPr>
          <w:t xml:space="preserve"> is the convolution operator,</w:t>
        </w:r>
      </w:ins>
    </w:p>
    <w:p w14:paraId="2309D378" w14:textId="3912141C" w:rsidR="007E1E5F" w:rsidRDefault="007E1E5F">
      <w:pPr>
        <w:pStyle w:val="BodyText"/>
        <w:ind w:firstLine="708"/>
        <w:rPr>
          <w:ins w:id="845" w:author="Alwyn Williams" w:date="2019-10-15T16:48:00Z"/>
          <w:rFonts w:eastAsiaTheme="minorEastAsia"/>
          <w:lang w:eastAsia="en-GB"/>
        </w:rPr>
        <w:pPrChange w:id="846" w:author="Alwyn Williams" w:date="2020-05-07T12:00:00Z">
          <w:pPr>
            <w:pStyle w:val="BodyText"/>
          </w:pPr>
        </w:pPrChange>
      </w:pPr>
      <m:oMath>
        <m:r>
          <w:ins w:id="847" w:author="Alwyn Williams" w:date="2019-10-15T16:48:00Z">
            <w:rPr>
              <w:rFonts w:ascii="Cambria Math" w:hAnsi="Cambria Math"/>
              <w:lang w:eastAsia="en-GB"/>
            </w:rPr>
            <m:t>d</m:t>
          </w:ins>
        </m:r>
      </m:oMath>
      <w:ins w:id="848" w:author="Alwyn Williams" w:date="2019-10-15T16:48:00Z">
        <w:r>
          <w:rPr>
            <w:rFonts w:eastAsiaTheme="minorEastAsia"/>
            <w:lang w:eastAsia="en-GB"/>
          </w:rPr>
          <w:t xml:space="preserve"> is the data series</w:t>
        </w:r>
      </w:ins>
      <w:ins w:id="849" w:author="Alwyn Williams" w:date="2019-10-15T16:49:00Z">
        <w:r w:rsidR="00060A4B">
          <w:rPr>
            <w:rFonts w:eastAsiaTheme="minorEastAsia"/>
            <w:lang w:eastAsia="en-GB"/>
          </w:rPr>
          <w:t>,</w:t>
        </w:r>
      </w:ins>
    </w:p>
    <w:p w14:paraId="7589230C" w14:textId="2477D87C" w:rsidR="007E1E5F" w:rsidRDefault="007E1E5F">
      <w:pPr>
        <w:pStyle w:val="BodyText"/>
        <w:rPr>
          <w:ins w:id="850" w:author="Alwyn Williams" w:date="2019-10-15T16:49:00Z"/>
          <w:rFonts w:eastAsiaTheme="minorEastAsia"/>
          <w:lang w:eastAsia="en-GB"/>
        </w:rPr>
      </w:pPr>
      <w:ins w:id="851" w:author="Alwyn Williams" w:date="2019-10-15T16:48:00Z">
        <w:r>
          <w:rPr>
            <w:rFonts w:eastAsiaTheme="minorEastAsia"/>
            <w:lang w:eastAsia="en-GB"/>
          </w:rPr>
          <w:tab/>
        </w:r>
        <m:oMath>
          <m:r>
            <w:rPr>
              <w:rFonts w:ascii="Cambria Math" w:eastAsiaTheme="minorEastAsia" w:hAnsi="Cambria Math"/>
              <w:lang w:eastAsia="en-GB"/>
            </w:rPr>
            <m:t>q</m:t>
          </m:r>
        </m:oMath>
        <w:r>
          <w:rPr>
            <w:rFonts w:eastAsiaTheme="minorEastAsia"/>
            <w:lang w:eastAsia="en-GB"/>
          </w:rPr>
          <w:t xml:space="preserve"> is the </w:t>
        </w:r>
      </w:ins>
      <w:ins w:id="852" w:author="Alwyn Williams" w:date="2019-10-15T16:49:00Z">
        <w:r>
          <w:rPr>
            <w:rFonts w:eastAsiaTheme="minorEastAsia"/>
            <w:lang w:eastAsia="en-GB"/>
          </w:rPr>
          <w:t>visual system response function</w:t>
        </w:r>
        <w:r w:rsidR="00060A4B">
          <w:rPr>
            <w:rFonts w:eastAsiaTheme="minorEastAsia"/>
            <w:lang w:eastAsia="en-GB"/>
          </w:rPr>
          <w:t>,</w:t>
        </w:r>
      </w:ins>
    </w:p>
    <w:p w14:paraId="24B8E012" w14:textId="4B3E178F" w:rsidR="00060A4B" w:rsidRDefault="00060A4B">
      <w:pPr>
        <w:pStyle w:val="BodyText"/>
        <w:rPr>
          <w:ins w:id="853" w:author="Alwyn Williams" w:date="2019-10-15T16:49:00Z"/>
          <w:rFonts w:eastAsiaTheme="minorEastAsia"/>
          <w:lang w:eastAsia="en-GB"/>
        </w:rPr>
      </w:pPr>
      <w:ins w:id="854" w:author="Alwyn Williams" w:date="2019-10-15T16:49:00Z">
        <w:r>
          <w:rPr>
            <w:rFonts w:eastAsiaTheme="minorEastAsia"/>
            <w:lang w:eastAsia="en-GB"/>
          </w:rPr>
          <w:tab/>
        </w:r>
        <m:oMath>
          <m:r>
            <m:rPr>
              <m:scr m:val="script"/>
            </m:rPr>
            <w:rPr>
              <w:rFonts w:ascii="Cambria Math" w:hAnsi="Cambria Math"/>
              <w:lang w:eastAsia="en-GB"/>
            </w:rPr>
            <m:t>F</m:t>
          </m:r>
        </m:oMath>
        <w:r>
          <w:rPr>
            <w:rFonts w:eastAsiaTheme="minorEastAsia"/>
            <w:lang w:eastAsia="en-GB"/>
          </w:rPr>
          <w:t xml:space="preserve"> is the Fourier transform function</w:t>
        </w:r>
      </w:ins>
      <w:ins w:id="855" w:author="Alwyn Williams" w:date="2019-10-15T16:50:00Z">
        <w:r>
          <w:rPr>
            <w:rFonts w:eastAsiaTheme="minorEastAsia"/>
            <w:lang w:eastAsia="en-GB"/>
          </w:rPr>
          <w:t>,</w:t>
        </w:r>
      </w:ins>
    </w:p>
    <w:p w14:paraId="52025298" w14:textId="6D60AB2D" w:rsidR="00060A4B" w:rsidRDefault="00060A4B">
      <w:pPr>
        <w:pStyle w:val="BodyText"/>
        <w:rPr>
          <w:ins w:id="856" w:author="Alwyn Williams" w:date="2019-10-15T16:51:00Z"/>
          <w:rFonts w:eastAsiaTheme="minorEastAsia"/>
          <w:lang w:eastAsia="en-GB"/>
        </w:rPr>
      </w:pPr>
      <w:ins w:id="857" w:author="Alwyn Williams" w:date="2019-10-15T16:50:00Z">
        <w:r>
          <w:rPr>
            <w:rFonts w:eastAsiaTheme="minorEastAsia"/>
            <w:lang w:eastAsia="en-GB"/>
          </w:rPr>
          <w:tab/>
        </w:r>
        <m:oMath>
          <m:sSup>
            <m:sSupPr>
              <m:ctrlPr>
                <w:rPr>
                  <w:rFonts w:ascii="Cambria Math" w:eastAsiaTheme="minorEastAsia" w:hAnsi="Cambria Math"/>
                  <w:i/>
                  <w:lang w:eastAsia="en-GB"/>
                </w:rPr>
              </m:ctrlPr>
            </m:sSupPr>
            <m:e>
              <m:r>
                <m:rPr>
                  <m:scr m:val="script"/>
                </m:rPr>
                <w:rPr>
                  <w:rFonts w:ascii="Cambria Math" w:hAnsi="Cambria Math"/>
                  <w:lang w:eastAsia="en-GB"/>
                </w:rPr>
                <m:t>F</m:t>
              </m:r>
            </m:e>
            <m:sup>
              <m:r>
                <w:rPr>
                  <w:rFonts w:ascii="Cambria Math" w:eastAsiaTheme="minorEastAsia" w:hAnsi="Cambria Math"/>
                  <w:lang w:eastAsia="en-GB"/>
                </w:rPr>
                <m:t>-1</m:t>
              </m:r>
            </m:sup>
          </m:sSup>
        </m:oMath>
        <w:r>
          <w:rPr>
            <w:rFonts w:eastAsiaTheme="minorEastAsia"/>
            <w:lang w:eastAsia="en-GB"/>
          </w:rPr>
          <w:t xml:space="preserve"> is the inverse Fourier transform function.</w:t>
        </w:r>
      </w:ins>
    </w:p>
    <w:p w14:paraId="776ACDB9" w14:textId="418FED97" w:rsidR="009D29CA" w:rsidRDefault="00060A4B">
      <w:pPr>
        <w:pStyle w:val="BodyText"/>
        <w:rPr>
          <w:ins w:id="858" w:author="Alwyn Williams" w:date="2019-10-15T16:10:00Z"/>
          <w:lang w:eastAsia="en-GB"/>
        </w:rPr>
      </w:pPr>
      <w:ins w:id="859" w:author="Alwyn Williams" w:date="2019-10-15T16:51:00Z">
        <w:r>
          <w:rPr>
            <w:lang w:eastAsia="en-GB"/>
          </w:rPr>
          <w:t xml:space="preserve">As can be seen from </w:t>
        </w:r>
      </w:ins>
      <w:ins w:id="860" w:author="Alwyn Williams" w:date="2019-10-15T16:52:00Z">
        <w:r>
          <w:rPr>
            <w:lang w:eastAsia="en-GB"/>
          </w:rPr>
          <w:fldChar w:fldCharType="begin"/>
        </w:r>
        <w:r>
          <w:rPr>
            <w:lang w:eastAsia="en-GB"/>
          </w:rPr>
          <w:instrText xml:space="preserve"> REF _Ref22050746 \r </w:instrText>
        </w:r>
      </w:ins>
      <w:r>
        <w:rPr>
          <w:lang w:eastAsia="en-GB"/>
        </w:rPr>
        <w:fldChar w:fldCharType="separate"/>
      </w:r>
      <w:ins w:id="861" w:author="Alwyn Williams" w:date="2020-05-11T16:56:00Z">
        <w:r w:rsidR="00B9666E">
          <w:rPr>
            <w:lang w:eastAsia="en-GB"/>
          </w:rPr>
          <w:t>Equation 6</w:t>
        </w:r>
      </w:ins>
      <w:ins w:id="862" w:author="Alwyn Williams" w:date="2019-10-15T16:52:00Z">
        <w:r>
          <w:rPr>
            <w:lang w:eastAsia="en-GB"/>
          </w:rPr>
          <w:fldChar w:fldCharType="end"/>
        </w:r>
        <w:r>
          <w:rPr>
            <w:lang w:eastAsia="en-GB"/>
          </w:rPr>
          <w:t>, i</w:t>
        </w:r>
      </w:ins>
      <w:ins w:id="863" w:author="Alwyn Williams" w:date="2019-10-15T16:08:00Z">
        <w:r w:rsidR="00FD3731">
          <w:rPr>
            <w:lang w:eastAsia="en-GB"/>
          </w:rPr>
          <w:t xml:space="preserve">t is necessary to convert the time-domain data into the frequency-domain, carry out the multiplication, and then convert the result back into the time-domain. On the face of it, this may seem more arduous than the direct convolution method described above. However, this </w:t>
        </w:r>
      </w:ins>
      <w:ins w:id="864" w:author="Alwyn Williams" w:date="2019-10-15T16:10:00Z">
        <w:r w:rsidR="00FD3731">
          <w:rPr>
            <w:lang w:eastAsia="en-GB"/>
          </w:rPr>
          <w:t>technique is capable of handling large sets of data much better than the direct convolution method.</w:t>
        </w:r>
      </w:ins>
    </w:p>
    <w:p w14:paraId="544CEE92" w14:textId="52EA3A31" w:rsidR="00FD3731" w:rsidRDefault="00FD3731">
      <w:pPr>
        <w:pStyle w:val="BodyText"/>
        <w:rPr>
          <w:ins w:id="865" w:author="Alwyn Williams" w:date="2019-10-15T16:24:00Z"/>
          <w:lang w:eastAsia="en-GB"/>
        </w:rPr>
      </w:pPr>
      <w:ins w:id="866" w:author="Alwyn Williams" w:date="2019-10-15T16:11:00Z">
        <w:r>
          <w:rPr>
            <w:lang w:eastAsia="en-GB"/>
          </w:rPr>
          <w:t>In field of digital signal processing, the Fast Fourier Transform (FFT) is a popular technique to translate</w:t>
        </w:r>
      </w:ins>
      <w:ins w:id="867" w:author="Alwyn Williams" w:date="2019-10-15T16:42:00Z">
        <w:r w:rsidR="007E1E5F">
          <w:rPr>
            <w:lang w:eastAsia="en-GB"/>
          </w:rPr>
          <w:t xml:space="preserve"> discrete</w:t>
        </w:r>
      </w:ins>
      <w:ins w:id="868" w:author="Alwyn Williams" w:date="2019-10-15T16:11:00Z">
        <w:r>
          <w:rPr>
            <w:lang w:eastAsia="en-GB"/>
          </w:rPr>
          <w:t xml:space="preserve"> time-domain data into the frequency-dom</w:t>
        </w:r>
      </w:ins>
      <w:ins w:id="869" w:author="Alwyn Williams" w:date="2019-10-15T16:22:00Z">
        <w:r>
          <w:rPr>
            <w:lang w:eastAsia="en-GB"/>
          </w:rPr>
          <w:t>a</w:t>
        </w:r>
      </w:ins>
      <w:ins w:id="870" w:author="Alwyn Williams" w:date="2019-10-15T16:11:00Z">
        <w:r>
          <w:rPr>
            <w:lang w:eastAsia="en-GB"/>
          </w:rPr>
          <w:t>in.</w:t>
        </w:r>
      </w:ins>
      <w:ins w:id="871" w:author="Alwyn Williams" w:date="2019-10-15T16:22:00Z">
        <w:r w:rsidR="004062DA">
          <w:rPr>
            <w:lang w:eastAsia="en-GB"/>
          </w:rPr>
          <w:t xml:space="preserve"> This Guideline will not consider how to implement a FFT routine, </w:t>
        </w:r>
      </w:ins>
      <w:ins w:id="872" w:author="Alwyn Williams" w:date="2019-10-15T16:54:00Z">
        <w:r w:rsidR="003274B2">
          <w:rPr>
            <w:lang w:eastAsia="en-GB"/>
          </w:rPr>
          <w:t>since</w:t>
        </w:r>
      </w:ins>
      <w:ins w:id="873" w:author="Alwyn Williams" w:date="2019-10-15T16:22:00Z">
        <w:r w:rsidR="004062DA">
          <w:rPr>
            <w:lang w:eastAsia="en-GB"/>
          </w:rPr>
          <w:t xml:space="preserve"> </w:t>
        </w:r>
      </w:ins>
      <w:ins w:id="874" w:author="Alwyn Williams" w:date="2019-10-15T16:23:00Z">
        <w:r w:rsidR="004062DA">
          <w:rPr>
            <w:lang w:eastAsia="en-GB"/>
          </w:rPr>
          <w:t>significant information</w:t>
        </w:r>
      </w:ins>
      <w:ins w:id="875" w:author="Alwyn Williams" w:date="2019-10-29T09:38:00Z">
        <w:r w:rsidR="00364BCD">
          <w:rPr>
            <w:lang w:eastAsia="en-GB"/>
          </w:rPr>
          <w:t xml:space="preserve"> and many software libraries are</w:t>
        </w:r>
      </w:ins>
      <w:ins w:id="876" w:author="Alwyn Williams" w:date="2019-10-15T16:23:00Z">
        <w:r w:rsidR="004062DA">
          <w:rPr>
            <w:lang w:eastAsia="en-GB"/>
          </w:rPr>
          <w:t xml:space="preserve"> available on-line to aid implementation</w:t>
        </w:r>
      </w:ins>
      <w:ins w:id="877" w:author="Alwyn Williams" w:date="2020-05-07T11:14:00Z">
        <w:r w:rsidR="00254542">
          <w:rPr>
            <w:lang w:eastAsia="en-GB"/>
          </w:rPr>
          <w:t xml:space="preserve"> (For example, here: </w:t>
        </w:r>
        <w:r w:rsidR="00254542" w:rsidRPr="00254542">
          <w:rPr>
            <w:lang w:eastAsia="en-GB"/>
          </w:rPr>
          <w:t>https://rosettacode.org/wiki/Fast_Fourier_transform</w:t>
        </w:r>
        <w:r w:rsidR="00254542">
          <w:rPr>
            <w:lang w:eastAsia="en-GB"/>
          </w:rPr>
          <w:t>)</w:t>
        </w:r>
      </w:ins>
      <w:ins w:id="878" w:author="Alwyn Williams" w:date="2019-10-15T16:23:00Z">
        <w:r w:rsidR="004062DA">
          <w:rPr>
            <w:lang w:eastAsia="en-GB"/>
          </w:rPr>
          <w:t xml:space="preserve">. </w:t>
        </w:r>
      </w:ins>
    </w:p>
    <w:p w14:paraId="5E89AABD" w14:textId="19D642CE" w:rsidR="004062DA" w:rsidRDefault="004062DA">
      <w:pPr>
        <w:pStyle w:val="BodyText"/>
        <w:rPr>
          <w:ins w:id="879" w:author="Alwyn Williams" w:date="2019-10-15T16:25:00Z"/>
          <w:lang w:eastAsia="en-GB"/>
        </w:rPr>
      </w:pPr>
      <w:ins w:id="880" w:author="Alwyn Williams" w:date="2019-10-15T16:24:00Z">
        <w:r>
          <w:rPr>
            <w:lang w:eastAsia="en-GB"/>
          </w:rPr>
          <w:t>The method is described below and uses the FFT</w:t>
        </w:r>
      </w:ins>
      <w:ins w:id="881" w:author="Alwyn Williams" w:date="2019-10-15T16:53:00Z">
        <w:r w:rsidR="003274B2">
          <w:rPr>
            <w:lang w:eastAsia="en-GB"/>
          </w:rPr>
          <w:t>,</w:t>
        </w:r>
      </w:ins>
      <w:ins w:id="882" w:author="Alwyn Williams" w:date="2019-10-15T16:24:00Z">
        <w:r>
          <w:rPr>
            <w:lang w:eastAsia="en-GB"/>
          </w:rPr>
          <w:t xml:space="preserve"> and its inverse</w:t>
        </w:r>
      </w:ins>
      <w:ins w:id="883" w:author="Alwyn Williams" w:date="2019-10-15T16:53:00Z">
        <w:r w:rsidR="003274B2">
          <w:rPr>
            <w:lang w:eastAsia="en-GB"/>
          </w:rPr>
          <w:t>,</w:t>
        </w:r>
      </w:ins>
      <w:ins w:id="884" w:author="Alwyn Williams" w:date="2019-10-15T16:24:00Z">
        <w:r>
          <w:rPr>
            <w:lang w:eastAsia="en-GB"/>
          </w:rPr>
          <w:t xml:space="preserve"> to implement the Modified Allard Method.</w:t>
        </w:r>
      </w:ins>
    </w:p>
    <w:p w14:paraId="6C58EBFF" w14:textId="77777777" w:rsidR="004062DA" w:rsidRPr="007E0FA0" w:rsidRDefault="004062DA" w:rsidP="004062DA">
      <w:pPr>
        <w:pStyle w:val="BodyText"/>
        <w:rPr>
          <w:ins w:id="885" w:author="Alwyn Williams" w:date="2019-10-15T16:25:00Z"/>
          <w:lang w:eastAsia="de-DE"/>
        </w:rPr>
      </w:pPr>
      <w:ins w:id="886" w:author="Alwyn Williams" w:date="2019-10-15T16:25:00Z">
        <w:r w:rsidRPr="007E0FA0">
          <w:rPr>
            <w:lang w:eastAsia="de-DE"/>
          </w:rPr>
          <w:t>The steps to be taken are as follows:</w:t>
        </w:r>
      </w:ins>
    </w:p>
    <w:p w14:paraId="2A6275C5" w14:textId="28729448" w:rsidR="004062DA" w:rsidRPr="007E0FA0" w:rsidRDefault="004062DA" w:rsidP="004062DA">
      <w:pPr>
        <w:pStyle w:val="BodyText"/>
        <w:numPr>
          <w:ilvl w:val="0"/>
          <w:numId w:val="44"/>
        </w:numPr>
        <w:spacing w:line="240" w:lineRule="auto"/>
        <w:jc w:val="both"/>
        <w:rPr>
          <w:ins w:id="887" w:author="Alwyn Williams" w:date="2019-10-15T16:25:00Z"/>
          <w:lang w:eastAsia="de-DE"/>
        </w:rPr>
      </w:pPr>
      <w:ins w:id="888" w:author="Alwyn Williams" w:date="2019-10-15T16:25:00Z">
        <w:r w:rsidRPr="007E0FA0">
          <w:rPr>
            <w:lang w:eastAsia="de-DE"/>
          </w:rPr>
          <w:t xml:space="preserve">Create and populate an array of values of </w:t>
        </w:r>
      </w:ins>
      <m:oMath>
        <m:r>
          <w:ins w:id="889" w:author="Alwyn Williams" w:date="2019-10-29T10:17:00Z">
            <w:rPr>
              <w:rFonts w:ascii="Cambria Math" w:hAnsi="Cambria Math"/>
            </w:rPr>
            <m:t>q(t)</m:t>
          </w:ins>
        </m:r>
      </m:oMath>
      <w:ins w:id="890" w:author="Alwyn Williams" w:date="2019-10-15T16:25:00Z">
        <w:r w:rsidRPr="007E0FA0">
          <w:rPr>
            <w:lang w:eastAsia="de-DE"/>
          </w:rPr>
          <w:t xml:space="preserve"> that is the same length as that of the signal</w:t>
        </w:r>
        <w:r>
          <w:rPr>
            <w:lang w:eastAsia="de-DE"/>
          </w:rPr>
          <w:t xml:space="preserve"> array</w:t>
        </w:r>
        <w:r w:rsidRPr="007E0FA0">
          <w:rPr>
            <w:lang w:eastAsia="de-DE"/>
          </w:rPr>
          <w:t>.</w:t>
        </w:r>
      </w:ins>
    </w:p>
    <w:p w14:paraId="1E4CE235" w14:textId="45296B49" w:rsidR="004062DA" w:rsidRPr="007E0FA0" w:rsidRDefault="004062DA" w:rsidP="004062DA">
      <w:pPr>
        <w:pStyle w:val="BodyText"/>
        <w:numPr>
          <w:ilvl w:val="0"/>
          <w:numId w:val="44"/>
        </w:numPr>
        <w:spacing w:line="240" w:lineRule="auto"/>
        <w:jc w:val="both"/>
        <w:rPr>
          <w:ins w:id="891" w:author="Alwyn Williams" w:date="2019-10-15T16:25:00Z"/>
          <w:lang w:eastAsia="de-DE"/>
        </w:rPr>
      </w:pPr>
      <w:ins w:id="892" w:author="Alwyn Williams" w:date="2019-10-15T16:25:00Z">
        <w:r w:rsidRPr="007E0FA0">
          <w:rPr>
            <w:lang w:eastAsia="de-DE"/>
          </w:rPr>
          <w:t xml:space="preserve">Expand the signal and </w:t>
        </w:r>
      </w:ins>
      <m:oMath>
        <m:r>
          <w:ins w:id="893" w:author="Alwyn Williams" w:date="2019-10-29T10:17:00Z">
            <w:rPr>
              <w:rFonts w:ascii="Cambria Math" w:hAnsi="Cambria Math"/>
            </w:rPr>
            <m:t>q(t)</m:t>
          </w:ins>
        </m:r>
      </m:oMath>
      <w:ins w:id="894" w:author="Alwyn Williams" w:date="2019-10-15T16:25:00Z">
        <w:r w:rsidRPr="007E0FA0">
          <w:rPr>
            <w:lang w:eastAsia="de-DE"/>
          </w:rPr>
          <w:t xml:space="preserve"> arrays so that their lengths are equal to the next </w:t>
        </w:r>
        <w:r>
          <w:rPr>
            <w:lang w:eastAsia="de-DE"/>
          </w:rPr>
          <w:t xml:space="preserve">highest </w:t>
        </w:r>
        <w:r w:rsidRPr="007E0FA0">
          <w:rPr>
            <w:lang w:eastAsia="de-DE"/>
          </w:rPr>
          <w:t>value of 2</w:t>
        </w:r>
        <w:r w:rsidRPr="007E0FA0">
          <w:rPr>
            <w:vertAlign w:val="superscript"/>
            <w:lang w:eastAsia="de-DE"/>
          </w:rPr>
          <w:t>N</w:t>
        </w:r>
        <w:r w:rsidRPr="007E0FA0">
          <w:rPr>
            <w:lang w:eastAsia="de-DE"/>
          </w:rPr>
          <w:t>, where N is an integer. Fill the extra space with zeros.</w:t>
        </w:r>
      </w:ins>
    </w:p>
    <w:p w14:paraId="068EC45A" w14:textId="52F19E5C" w:rsidR="004062DA" w:rsidRPr="007E0FA0" w:rsidRDefault="004062DA" w:rsidP="004062DA">
      <w:pPr>
        <w:pStyle w:val="BodyText"/>
        <w:numPr>
          <w:ilvl w:val="0"/>
          <w:numId w:val="44"/>
        </w:numPr>
        <w:spacing w:line="240" w:lineRule="auto"/>
        <w:jc w:val="both"/>
        <w:rPr>
          <w:ins w:id="895" w:author="Alwyn Williams" w:date="2019-10-15T16:25:00Z"/>
          <w:lang w:eastAsia="de-DE"/>
        </w:rPr>
      </w:pPr>
      <w:ins w:id="896" w:author="Alwyn Williams" w:date="2019-10-15T16:25:00Z">
        <w:r w:rsidRPr="007E0FA0">
          <w:rPr>
            <w:lang w:eastAsia="de-DE"/>
          </w:rPr>
          <w:t xml:space="preserve">Double the length of the signal and </w:t>
        </w:r>
      </w:ins>
      <m:oMath>
        <m:r>
          <w:ins w:id="897" w:author="Alwyn Williams" w:date="2019-10-29T10:18:00Z">
            <w:rPr>
              <w:rFonts w:ascii="Cambria Math" w:hAnsi="Cambria Math"/>
            </w:rPr>
            <m:t>q(t)</m:t>
          </w:ins>
        </m:r>
      </m:oMath>
      <w:ins w:id="898" w:author="Alwyn Williams" w:date="2019-10-15T16:25:00Z">
        <w:r w:rsidRPr="007E0FA0">
          <w:rPr>
            <w:lang w:eastAsia="de-DE"/>
          </w:rPr>
          <w:t xml:space="preserve"> arrays, again filling the extra space with zeros.</w:t>
        </w:r>
      </w:ins>
    </w:p>
    <w:p w14:paraId="2E0F73E8" w14:textId="0B156EBD" w:rsidR="004062DA" w:rsidRPr="007E0FA0" w:rsidRDefault="004062DA" w:rsidP="004062DA">
      <w:pPr>
        <w:pStyle w:val="BodyText"/>
        <w:numPr>
          <w:ilvl w:val="0"/>
          <w:numId w:val="44"/>
        </w:numPr>
        <w:spacing w:line="240" w:lineRule="auto"/>
        <w:jc w:val="both"/>
        <w:rPr>
          <w:ins w:id="899" w:author="Alwyn Williams" w:date="2019-10-15T16:25:00Z"/>
          <w:lang w:eastAsia="de-DE"/>
        </w:rPr>
      </w:pPr>
      <w:ins w:id="900" w:author="Alwyn Williams" w:date="2019-10-15T16:25:00Z">
        <w:r w:rsidRPr="007E0FA0">
          <w:rPr>
            <w:lang w:eastAsia="de-DE"/>
          </w:rPr>
          <w:t xml:space="preserve">The values of the signal and </w:t>
        </w:r>
      </w:ins>
      <m:oMath>
        <m:r>
          <w:ins w:id="901" w:author="Alwyn Williams" w:date="2019-10-29T10:18:00Z">
            <w:rPr>
              <w:rFonts w:ascii="Cambria Math" w:hAnsi="Cambria Math"/>
            </w:rPr>
            <m:t>q(t)</m:t>
          </w:ins>
        </m:r>
      </m:oMath>
      <w:ins w:id="902" w:author="Alwyn Williams" w:date="2019-10-15T16:25:00Z">
        <w:r w:rsidRPr="007E0FA0">
          <w:rPr>
            <w:lang w:eastAsia="de-DE"/>
          </w:rPr>
          <w:t xml:space="preserve"> arrays will form the real parts of the imaginary numbers supplied to the FFT routine. The imaginary part are all set to zero.</w:t>
        </w:r>
      </w:ins>
    </w:p>
    <w:p w14:paraId="21DE6280" w14:textId="280A43D0" w:rsidR="004062DA" w:rsidRPr="007E0FA0" w:rsidRDefault="004062DA" w:rsidP="004062DA">
      <w:pPr>
        <w:pStyle w:val="BodyText"/>
        <w:numPr>
          <w:ilvl w:val="0"/>
          <w:numId w:val="44"/>
        </w:numPr>
        <w:spacing w:line="240" w:lineRule="auto"/>
        <w:jc w:val="both"/>
        <w:rPr>
          <w:ins w:id="903" w:author="Alwyn Williams" w:date="2019-10-15T16:25:00Z"/>
          <w:lang w:eastAsia="de-DE"/>
        </w:rPr>
      </w:pPr>
      <w:ins w:id="904" w:author="Alwyn Williams" w:date="2019-10-15T16:25:00Z">
        <w:r w:rsidRPr="007E0FA0">
          <w:rPr>
            <w:lang w:eastAsia="de-DE"/>
          </w:rPr>
          <w:t xml:space="preserve">Transform both the signal and </w:t>
        </w:r>
      </w:ins>
      <m:oMath>
        <m:r>
          <w:ins w:id="905" w:author="Alwyn Williams" w:date="2019-10-29T10:18:00Z">
            <w:rPr>
              <w:rFonts w:ascii="Cambria Math" w:hAnsi="Cambria Math"/>
            </w:rPr>
            <m:t>q(t)</m:t>
          </w:ins>
        </m:r>
      </m:oMath>
      <w:ins w:id="906" w:author="Alwyn Williams" w:date="2019-10-15T16:25:00Z">
        <w:r>
          <w:rPr>
            <w:lang w:eastAsia="de-DE"/>
          </w:rPr>
          <w:t xml:space="preserve"> imaginary numbers</w:t>
        </w:r>
        <w:r w:rsidRPr="007E0FA0">
          <w:rPr>
            <w:lang w:eastAsia="de-DE"/>
          </w:rPr>
          <w:t xml:space="preserve"> using FFT.</w:t>
        </w:r>
      </w:ins>
    </w:p>
    <w:p w14:paraId="6B758C75" w14:textId="77777777" w:rsidR="004062DA" w:rsidRPr="007E0FA0" w:rsidRDefault="004062DA" w:rsidP="004062DA">
      <w:pPr>
        <w:pStyle w:val="BodyText"/>
        <w:numPr>
          <w:ilvl w:val="0"/>
          <w:numId w:val="44"/>
        </w:numPr>
        <w:spacing w:line="240" w:lineRule="auto"/>
        <w:jc w:val="both"/>
        <w:rPr>
          <w:ins w:id="907" w:author="Alwyn Williams" w:date="2019-10-15T16:25:00Z"/>
          <w:lang w:eastAsia="de-DE"/>
        </w:rPr>
      </w:pPr>
      <w:ins w:id="908" w:author="Alwyn Williams" w:date="2019-10-15T16:25:00Z">
        <w:r w:rsidRPr="007E0FA0">
          <w:rPr>
            <w:lang w:eastAsia="de-DE"/>
          </w:rPr>
          <w:t xml:space="preserve">Perform an imaginary </w:t>
        </w:r>
        <w:r>
          <w:rPr>
            <w:lang w:eastAsia="de-DE"/>
          </w:rPr>
          <w:t xml:space="preserve">number </w:t>
        </w:r>
        <w:r w:rsidRPr="007E0FA0">
          <w:rPr>
            <w:lang w:eastAsia="de-DE"/>
          </w:rPr>
          <w:t xml:space="preserve">multiplication on the results of the </w:t>
        </w:r>
        <w:r>
          <w:rPr>
            <w:lang w:eastAsia="de-DE"/>
          </w:rPr>
          <w:t xml:space="preserve">two </w:t>
        </w:r>
        <w:r w:rsidRPr="007E0FA0">
          <w:rPr>
            <w:lang w:eastAsia="de-DE"/>
          </w:rPr>
          <w:t>FFT transformations.</w:t>
        </w:r>
      </w:ins>
    </w:p>
    <w:p w14:paraId="179A5B0B" w14:textId="0BA47ADD" w:rsidR="004062DA" w:rsidRPr="007E0FA0" w:rsidRDefault="004062DA" w:rsidP="004062DA">
      <w:pPr>
        <w:pStyle w:val="BodyText"/>
        <w:numPr>
          <w:ilvl w:val="0"/>
          <w:numId w:val="44"/>
        </w:numPr>
        <w:spacing w:line="240" w:lineRule="auto"/>
        <w:jc w:val="both"/>
        <w:rPr>
          <w:ins w:id="909" w:author="Alwyn Williams" w:date="2019-10-15T16:25:00Z"/>
          <w:lang w:eastAsia="de-DE"/>
        </w:rPr>
      </w:pPr>
      <w:ins w:id="910" w:author="Alwyn Williams" w:date="2019-10-15T16:25:00Z">
        <w:r w:rsidRPr="007E0FA0">
          <w:rPr>
            <w:lang w:eastAsia="de-DE"/>
          </w:rPr>
          <w:t xml:space="preserve">Transform the imaginary </w:t>
        </w:r>
        <w:r>
          <w:rPr>
            <w:lang w:eastAsia="de-DE"/>
          </w:rPr>
          <w:t xml:space="preserve">number </w:t>
        </w:r>
        <w:r w:rsidR="00D673F6">
          <w:rPr>
            <w:lang w:eastAsia="de-DE"/>
          </w:rPr>
          <w:t xml:space="preserve">multiplication result using inverse </w:t>
        </w:r>
        <w:r w:rsidRPr="007E0FA0">
          <w:rPr>
            <w:lang w:eastAsia="de-DE"/>
          </w:rPr>
          <w:t>FFT.</w:t>
        </w:r>
      </w:ins>
    </w:p>
    <w:p w14:paraId="17A37643" w14:textId="5D9E15C2" w:rsidR="004062DA" w:rsidRPr="007E0FA0" w:rsidRDefault="004062DA">
      <w:pPr>
        <w:pStyle w:val="BodyText"/>
        <w:numPr>
          <w:ilvl w:val="0"/>
          <w:numId w:val="44"/>
        </w:numPr>
        <w:spacing w:line="240" w:lineRule="auto"/>
        <w:jc w:val="both"/>
        <w:rPr>
          <w:ins w:id="911" w:author="Alwyn Williams" w:date="2019-10-15T16:25:00Z"/>
          <w:lang w:eastAsia="de-DE"/>
        </w:rPr>
      </w:pPr>
      <w:ins w:id="912" w:author="Alwyn Williams" w:date="2019-10-15T16:25:00Z">
        <w:r w:rsidRPr="007E0FA0">
          <w:rPr>
            <w:lang w:eastAsia="de-DE"/>
          </w:rPr>
          <w:t xml:space="preserve">Using only the real part of the </w:t>
        </w:r>
        <w:r w:rsidR="00D673F6">
          <w:rPr>
            <w:lang w:eastAsia="de-DE"/>
          </w:rPr>
          <w:t>i</w:t>
        </w:r>
      </w:ins>
      <w:ins w:id="913" w:author="Alwyn Williams" w:date="2020-01-28T09:37:00Z">
        <w:r w:rsidR="00D673F6">
          <w:rPr>
            <w:lang w:eastAsia="de-DE"/>
          </w:rPr>
          <w:t xml:space="preserve">nverse </w:t>
        </w:r>
      </w:ins>
      <w:ins w:id="914" w:author="Alwyn Williams" w:date="2019-10-15T16:25:00Z">
        <w:r w:rsidRPr="007E0FA0">
          <w:rPr>
            <w:lang w:eastAsia="de-DE"/>
          </w:rPr>
          <w:t>FFT result, multiply the values by the sampling period.</w:t>
        </w:r>
      </w:ins>
      <w:ins w:id="915" w:author="Alwyn Williams" w:date="2020-01-28T09:38:00Z">
        <w:r w:rsidR="00D673F6">
          <w:rPr>
            <w:lang w:eastAsia="de-DE"/>
          </w:rPr>
          <w:t xml:space="preserve"> The imaginary part can be discarded.</w:t>
        </w:r>
      </w:ins>
    </w:p>
    <w:p w14:paraId="74FCA3D4" w14:textId="7636913F" w:rsidR="004062DA" w:rsidRDefault="004062DA" w:rsidP="004062DA">
      <w:pPr>
        <w:pStyle w:val="BodyText"/>
        <w:numPr>
          <w:ilvl w:val="0"/>
          <w:numId w:val="44"/>
        </w:numPr>
        <w:spacing w:line="240" w:lineRule="auto"/>
        <w:jc w:val="both"/>
        <w:rPr>
          <w:ins w:id="916" w:author="Alwyn Williams" w:date="2020-05-07T12:00:00Z"/>
          <w:lang w:eastAsia="de-DE"/>
        </w:rPr>
      </w:pPr>
      <w:ins w:id="917" w:author="Alwyn Williams" w:date="2019-10-15T16:25:00Z">
        <w:r w:rsidRPr="007E0FA0">
          <w:rPr>
            <w:lang w:eastAsia="de-DE"/>
          </w:rPr>
          <w:t>The result is an array equal to the result of MAM. The maximum value</w:t>
        </w:r>
      </w:ins>
      <w:ins w:id="918" w:author="Alwyn Williams" w:date="2019-10-15T16:26:00Z">
        <w:r>
          <w:rPr>
            <w:lang w:eastAsia="de-DE"/>
          </w:rPr>
          <w:t xml:space="preserve"> of the array</w:t>
        </w:r>
      </w:ins>
      <w:ins w:id="919" w:author="Alwyn Williams" w:date="2019-10-15T16:25:00Z">
        <w:r w:rsidRPr="007E0FA0">
          <w:rPr>
            <w:lang w:eastAsia="de-DE"/>
          </w:rPr>
          <w:t xml:space="preserve"> is the effective intensity.</w:t>
        </w:r>
      </w:ins>
    </w:p>
    <w:p w14:paraId="266F1A58" w14:textId="146F7B24" w:rsidR="004021DF" w:rsidRDefault="004021DF">
      <w:pPr>
        <w:pStyle w:val="BodyText"/>
        <w:spacing w:line="240" w:lineRule="auto"/>
        <w:jc w:val="both"/>
        <w:rPr>
          <w:ins w:id="920" w:author="Alwyn Williams" w:date="2020-05-07T12:00:00Z"/>
          <w:lang w:eastAsia="de-DE"/>
        </w:rPr>
        <w:pPrChange w:id="921" w:author="Alwyn Williams" w:date="2020-05-07T12:00:00Z">
          <w:pPr>
            <w:pStyle w:val="BodyText"/>
            <w:numPr>
              <w:numId w:val="44"/>
            </w:numPr>
            <w:spacing w:line="240" w:lineRule="auto"/>
            <w:ind w:left="720" w:hanging="360"/>
            <w:jc w:val="both"/>
          </w:pPr>
        </w:pPrChange>
      </w:pPr>
    </w:p>
    <w:p w14:paraId="13D3C11D" w14:textId="2FBCFC44" w:rsidR="004021DF" w:rsidRDefault="004021DF">
      <w:pPr>
        <w:pStyle w:val="BodyText"/>
        <w:spacing w:line="240" w:lineRule="auto"/>
        <w:jc w:val="both"/>
        <w:rPr>
          <w:ins w:id="922" w:author="Alwyn Williams" w:date="2020-05-07T12:00:00Z"/>
          <w:lang w:eastAsia="de-DE"/>
        </w:rPr>
        <w:pPrChange w:id="923" w:author="Alwyn Williams" w:date="2020-05-07T12:00:00Z">
          <w:pPr>
            <w:pStyle w:val="BodyText"/>
            <w:numPr>
              <w:numId w:val="44"/>
            </w:numPr>
            <w:spacing w:line="240" w:lineRule="auto"/>
            <w:ind w:left="720" w:hanging="360"/>
            <w:jc w:val="both"/>
          </w:pPr>
        </w:pPrChange>
      </w:pPr>
    </w:p>
    <w:p w14:paraId="437B4321" w14:textId="5A333F51" w:rsidR="004062DA" w:rsidRDefault="004062DA">
      <w:pPr>
        <w:pStyle w:val="AnnexAHead2"/>
        <w:rPr>
          <w:ins w:id="924" w:author="Alwyn Williams" w:date="2019-10-15T16:27:00Z"/>
        </w:rPr>
        <w:pPrChange w:id="925" w:author="Alwyn Williams" w:date="2019-10-15T16:27:00Z">
          <w:pPr>
            <w:pStyle w:val="BodyText"/>
          </w:pPr>
        </w:pPrChange>
      </w:pPr>
      <w:ins w:id="926" w:author="Alwyn Williams" w:date="2019-10-15T16:27:00Z">
        <w:r>
          <w:lastRenderedPageBreak/>
          <w:t>Performance</w:t>
        </w:r>
      </w:ins>
    </w:p>
    <w:p w14:paraId="7B10E1D6" w14:textId="7D203979" w:rsidR="004062DA" w:rsidRDefault="004062DA">
      <w:pPr>
        <w:pStyle w:val="Heading2separationline"/>
        <w:rPr>
          <w:ins w:id="927" w:author="Alwyn Williams" w:date="2019-10-15T16:27:00Z"/>
          <w:lang w:eastAsia="en-GB"/>
        </w:rPr>
        <w:pPrChange w:id="928" w:author="Alwyn Williams" w:date="2019-10-15T16:27:00Z">
          <w:pPr>
            <w:pStyle w:val="BodyText"/>
          </w:pPr>
        </w:pPrChange>
      </w:pPr>
    </w:p>
    <w:p w14:paraId="48420ECF" w14:textId="4435B99B" w:rsidR="007602FD" w:rsidRDefault="004062DA">
      <w:pPr>
        <w:pStyle w:val="BodyText"/>
        <w:rPr>
          <w:ins w:id="929" w:author="Alwyn Williams" w:date="2019-10-15T11:03:00Z"/>
        </w:rPr>
        <w:pPrChange w:id="930" w:author="Alwyn Williams" w:date="2019-10-15T16:54:00Z">
          <w:pPr>
            <w:spacing w:after="200" w:line="276" w:lineRule="auto"/>
          </w:pPr>
        </w:pPrChange>
      </w:pPr>
      <w:ins w:id="931" w:author="Alwyn Williams" w:date="2019-10-15T16:27:00Z">
        <w:r w:rsidRPr="007E0FA0">
          <w:rPr>
            <w:lang w:eastAsia="de-DE"/>
          </w:rPr>
          <w:t>Despite the more complex method of preparing the data, transformations and multiplications, the technique has proved to be much faster than the convolution method</w:t>
        </w:r>
        <w:r>
          <w:rPr>
            <w:lang w:eastAsia="de-DE"/>
          </w:rPr>
          <w:t xml:space="preserve"> with equal accuracy. </w:t>
        </w:r>
        <w:r w:rsidRPr="007E0FA0">
          <w:rPr>
            <w:lang w:eastAsia="de-DE"/>
          </w:rPr>
          <w:t>As</w:t>
        </w:r>
        <w:r w:rsidR="00D673F6">
          <w:rPr>
            <w:lang w:eastAsia="de-DE"/>
          </w:rPr>
          <w:t xml:space="preserve"> an example, using a 5,000-element</w:t>
        </w:r>
        <w:r w:rsidRPr="007E0FA0">
          <w:rPr>
            <w:lang w:eastAsia="de-DE"/>
          </w:rPr>
          <w:t xml:space="preserve"> dataset in </w:t>
        </w:r>
        <w:r>
          <w:rPr>
            <w:lang w:eastAsia="de-DE"/>
          </w:rPr>
          <w:t>a spreadsheet</w:t>
        </w:r>
        <w:r w:rsidRPr="007E0FA0">
          <w:rPr>
            <w:lang w:eastAsia="de-DE"/>
          </w:rPr>
          <w:t xml:space="preserve">, an optimised MAM </w:t>
        </w:r>
        <w:r>
          <w:rPr>
            <w:lang w:eastAsia="de-DE"/>
          </w:rPr>
          <w:t>convolution macro</w:t>
        </w:r>
        <w:r w:rsidRPr="007E0FA0">
          <w:rPr>
            <w:lang w:eastAsia="de-DE"/>
          </w:rPr>
          <w:t xml:space="preserve"> took approximately 3.1 s to calculate the effective intensity. By applying the technique described above to the same data</w:t>
        </w:r>
      </w:ins>
      <w:ins w:id="932" w:author="Alwyn Williams" w:date="2019-10-15T16:28:00Z">
        <w:r>
          <w:rPr>
            <w:lang w:eastAsia="de-DE"/>
          </w:rPr>
          <w:t xml:space="preserve"> using a macro</w:t>
        </w:r>
      </w:ins>
      <w:ins w:id="933" w:author="Alwyn Williams" w:date="2019-10-15T16:27:00Z">
        <w:r w:rsidRPr="007E0FA0">
          <w:rPr>
            <w:lang w:eastAsia="de-DE"/>
          </w:rPr>
          <w:t xml:space="preserve">, the calculation took </w:t>
        </w:r>
        <w:r w:rsidR="00D673F6">
          <w:rPr>
            <w:lang w:eastAsia="de-DE"/>
          </w:rPr>
          <w:t>just 0.23 s. For an 80,000-element</w:t>
        </w:r>
        <w:r w:rsidRPr="007E0FA0">
          <w:rPr>
            <w:lang w:eastAsia="de-DE"/>
          </w:rPr>
          <w:t xml:space="preserve"> dataset, the </w:t>
        </w:r>
        <w:r>
          <w:rPr>
            <w:lang w:eastAsia="de-DE"/>
          </w:rPr>
          <w:t xml:space="preserve">above </w:t>
        </w:r>
        <w:r w:rsidRPr="007E0FA0">
          <w:rPr>
            <w:lang w:eastAsia="de-DE"/>
          </w:rPr>
          <w:t xml:space="preserve">technique took just 4.5 s. </w:t>
        </w:r>
      </w:ins>
      <w:ins w:id="934" w:author="Alwyn Williams" w:date="2019-10-15T11:03:00Z">
        <w:r w:rsidR="007602FD">
          <w:br w:type="page"/>
        </w:r>
      </w:ins>
    </w:p>
    <w:p w14:paraId="2316E003" w14:textId="7C399DFB" w:rsidR="007602FD" w:rsidRDefault="009B6B8E">
      <w:pPr>
        <w:pStyle w:val="Annex"/>
        <w:rPr>
          <w:ins w:id="935" w:author="Alwyn Williams" w:date="2019-10-15T11:54:00Z"/>
        </w:rPr>
        <w:pPrChange w:id="936" w:author="Alwyn Williams" w:date="2019-10-15T11:03:00Z">
          <w:pPr>
            <w:pStyle w:val="BodyText"/>
          </w:pPr>
        </w:pPrChange>
      </w:pPr>
      <w:bookmarkStart w:id="937" w:name="_Ref22034702"/>
      <w:bookmarkStart w:id="938" w:name="_Ref22038791"/>
      <w:bookmarkStart w:id="939" w:name="_Ref22045056"/>
      <w:bookmarkStart w:id="940" w:name="_Ref22045808"/>
      <w:bookmarkStart w:id="941" w:name="_Toc40108603"/>
      <w:ins w:id="942" w:author="Alwyn Williams" w:date="2019-10-15T11:01:00Z">
        <w:r w:rsidRPr="0051471E">
          <w:lastRenderedPageBreak/>
          <w:t>Peak-</w:t>
        </w:r>
        <w:r w:rsidR="007602FD" w:rsidRPr="007602FD">
          <w:rPr>
            <w:rPrChange w:id="943" w:author="Alwyn Williams" w:date="2019-10-15T11:01:00Z">
              <w:rPr>
                <w:color w:val="000000" w:themeColor="text1"/>
                <w:highlight w:val="yellow"/>
              </w:rPr>
            </w:rPrChange>
          </w:rPr>
          <w:t>to</w:t>
        </w:r>
      </w:ins>
      <w:ins w:id="944" w:author="Alwyn Williams" w:date="2019-10-15T15:46:00Z">
        <w:r>
          <w:t>-</w:t>
        </w:r>
      </w:ins>
      <w:ins w:id="945" w:author="Alwyn Williams" w:date="2019-10-15T11:01:00Z">
        <w:r w:rsidR="007602FD">
          <w:t>Effective Intensity Factors for Common Flash Shapes</w:t>
        </w:r>
      </w:ins>
      <w:bookmarkEnd w:id="937"/>
      <w:bookmarkEnd w:id="938"/>
      <w:bookmarkEnd w:id="939"/>
      <w:bookmarkEnd w:id="940"/>
      <w:bookmarkEnd w:id="941"/>
    </w:p>
    <w:p w14:paraId="0562D8B2" w14:textId="7DD48A67" w:rsidR="00106D6C" w:rsidRDefault="000C163F">
      <w:pPr>
        <w:pStyle w:val="BodyText"/>
        <w:rPr>
          <w:ins w:id="946" w:author="Alwyn Williams" w:date="2020-05-07T11:47:00Z"/>
        </w:rPr>
      </w:pPr>
      <w:ins w:id="947" w:author="Alwyn Williams" w:date="2019-10-15T12:05:00Z">
        <w:r>
          <w:t xml:space="preserve">This annex provides the peak-to-effective intensity </w:t>
        </w:r>
      </w:ins>
      <w:ins w:id="948" w:author="Alwyn Williams" w:date="2019-10-15T15:42:00Z">
        <w:r w:rsidR="00503B56">
          <w:t>(</w:t>
        </w:r>
      </w:ins>
      <m:oMath>
        <m:f>
          <m:fPr>
            <m:type m:val="lin"/>
            <m:ctrlPr>
              <w:ins w:id="949" w:author="Alwyn Williams" w:date="2019-10-15T15:41:00Z">
                <w:rPr>
                  <w:rFonts w:ascii="Cambria Math" w:hAnsi="Cambria Math"/>
                  <w:i/>
                </w:rPr>
              </w:ins>
            </m:ctrlPr>
          </m:fPr>
          <m:num>
            <m:sSub>
              <m:sSubPr>
                <m:ctrlPr>
                  <w:ins w:id="950" w:author="Alwyn Williams" w:date="2019-10-15T15:41:00Z">
                    <w:rPr>
                      <w:rFonts w:ascii="Cambria Math" w:hAnsi="Cambria Math"/>
                      <w:i/>
                    </w:rPr>
                  </w:ins>
                </m:ctrlPr>
              </m:sSubPr>
              <m:e>
                <m:r>
                  <w:ins w:id="951" w:author="Alwyn Williams" w:date="2019-10-15T15:41:00Z">
                    <w:rPr>
                      <w:rFonts w:ascii="Cambria Math" w:hAnsi="Cambria Math"/>
                    </w:rPr>
                    <m:t>I</m:t>
                  </w:ins>
                </m:r>
              </m:e>
              <m:sub>
                <m:r>
                  <w:ins w:id="952" w:author="Alwyn Williams" w:date="2019-10-15T15:41:00Z">
                    <w:rPr>
                      <w:rFonts w:ascii="Cambria Math" w:hAnsi="Cambria Math"/>
                    </w:rPr>
                    <m:t>e</m:t>
                  </w:ins>
                </m:r>
              </m:sub>
            </m:sSub>
          </m:num>
          <m:den>
            <m:sSub>
              <m:sSubPr>
                <m:ctrlPr>
                  <w:ins w:id="953" w:author="Alwyn Williams" w:date="2019-10-15T15:41:00Z">
                    <w:rPr>
                      <w:rFonts w:ascii="Cambria Math" w:hAnsi="Cambria Math"/>
                      <w:i/>
                    </w:rPr>
                  </w:ins>
                </m:ctrlPr>
              </m:sSubPr>
              <m:e>
                <m:r>
                  <w:ins w:id="954" w:author="Alwyn Williams" w:date="2019-10-15T15:41:00Z">
                    <w:rPr>
                      <w:rFonts w:ascii="Cambria Math" w:hAnsi="Cambria Math"/>
                    </w:rPr>
                    <m:t>I</m:t>
                  </w:ins>
                </m:r>
              </m:e>
              <m:sub>
                <m:r>
                  <w:ins w:id="955" w:author="Alwyn Williams" w:date="2019-10-15T15:41:00Z">
                    <w:rPr>
                      <w:rFonts w:ascii="Cambria Math" w:hAnsi="Cambria Math"/>
                    </w:rPr>
                    <m:t>o</m:t>
                  </w:ins>
                </m:r>
              </m:sub>
            </m:sSub>
          </m:den>
        </m:f>
      </m:oMath>
      <w:ins w:id="956" w:author="Alwyn Williams" w:date="2019-10-15T15:42:00Z">
        <w:r w:rsidR="00503B56">
          <w:rPr>
            <w:rFonts w:eastAsiaTheme="minorEastAsia"/>
          </w:rPr>
          <w:t>)</w:t>
        </w:r>
      </w:ins>
      <w:ins w:id="957" w:author="Alwyn Williams" w:date="2019-10-15T15:41:00Z">
        <w:r w:rsidR="00503B56">
          <w:rPr>
            <w:rFonts w:eastAsiaTheme="minorEastAsia"/>
          </w:rPr>
          <w:t>,</w:t>
        </w:r>
      </w:ins>
      <w:ins w:id="958" w:author="Alwyn Williams" w:date="2019-10-15T12:05:00Z">
        <w:r>
          <w:t xml:space="preserve"> factor for a number of common flash shapes </w:t>
        </w:r>
      </w:ins>
      <w:ins w:id="959" w:author="Alwyn Williams" w:date="2019-10-15T12:06:00Z">
        <w:r>
          <w:t>calculating</w:t>
        </w:r>
      </w:ins>
      <w:ins w:id="960" w:author="Alwyn Williams" w:date="2019-10-15T12:05:00Z">
        <w:r>
          <w:t xml:space="preserve"> </w:t>
        </w:r>
      </w:ins>
      <w:ins w:id="961" w:author="Alwyn Williams" w:date="2019-10-15T12:06:00Z">
        <w:r w:rsidR="00E11C13">
          <w:t>using the Modified Allard M</w:t>
        </w:r>
        <w:r>
          <w:t>ethod.</w:t>
        </w:r>
      </w:ins>
      <w:ins w:id="962" w:author="Alwyn Williams" w:date="2019-10-15T12:07:00Z">
        <w:r>
          <w:t xml:space="preserve"> Two sets of tables are provided to account for the different visual constant in use depending on the </w:t>
        </w:r>
      </w:ins>
      <w:ins w:id="963" w:author="Alwyn Williams" w:date="2019-10-15T12:08:00Z">
        <w:r>
          <w:t>nature</w:t>
        </w:r>
      </w:ins>
      <w:ins w:id="964" w:author="Alwyn Williams" w:date="2019-10-15T12:07:00Z">
        <w:r>
          <w:t xml:space="preserve"> </w:t>
        </w:r>
      </w:ins>
      <w:ins w:id="965" w:author="Alwyn Williams" w:date="2019-10-15T12:08:00Z">
        <w:r>
          <w:t xml:space="preserve">and observation conditions. In all cases, the flash length, </w:t>
        </w:r>
      </w:ins>
      <m:oMath>
        <m:r>
          <w:ins w:id="966" w:author="Alwyn Williams" w:date="2019-10-15T15:47:00Z">
            <w:rPr>
              <w:rFonts w:ascii="Cambria Math" w:hAnsi="Cambria Math"/>
            </w:rPr>
            <m:t>T</m:t>
          </w:ins>
        </m:r>
      </m:oMath>
      <w:ins w:id="967" w:author="Alwyn Williams" w:date="2019-10-15T12:08:00Z">
        <w:r>
          <w:t>, is the duration of the flash at 50% of peak intensity.</w:t>
        </w:r>
      </w:ins>
    </w:p>
    <w:p w14:paraId="5DCE8ED9" w14:textId="53BF7636" w:rsidR="006B02C5" w:rsidRDefault="006B02C5">
      <w:pPr>
        <w:pStyle w:val="BodyText"/>
        <w:rPr>
          <w:ins w:id="968" w:author="Alwyn Williams" w:date="2020-05-07T11:49:00Z"/>
        </w:rPr>
      </w:pPr>
      <w:ins w:id="969" w:author="Alwyn Williams" w:date="2020-05-07T11:48:00Z">
        <w:r>
          <w:t xml:space="preserve">The </w:t>
        </w:r>
      </w:ins>
      <w:ins w:id="970" w:author="Alwyn Williams" w:date="2020-05-07T11:58:00Z">
        <w:r w:rsidR="00A0386E">
          <w:t xml:space="preserve">simplified </w:t>
        </w:r>
      </w:ins>
      <w:ins w:id="971" w:author="Alwyn Williams" w:date="2020-05-07T11:48:00Z">
        <w:r>
          <w:t>flash shapes have been chosen so that they represent most of</w:t>
        </w:r>
      </w:ins>
      <w:ins w:id="972" w:author="Alwyn Williams" w:date="2020-05-07T11:49:00Z">
        <w:r>
          <w:t xml:space="preserve"> the</w:t>
        </w:r>
      </w:ins>
      <w:ins w:id="973" w:author="Alwyn Williams" w:date="2020-05-07T11:48:00Z">
        <w:r>
          <w:t xml:space="preserve"> light flashes </w:t>
        </w:r>
      </w:ins>
      <w:ins w:id="974" w:author="Alwyn Williams" w:date="2020-05-07T11:56:00Z">
        <w:r w:rsidR="00A0386E">
          <w:t xml:space="preserve">currently </w:t>
        </w:r>
      </w:ins>
      <w:ins w:id="975" w:author="Alwyn Williams" w:date="2020-05-07T11:48:00Z">
        <w:r>
          <w:t>in use.</w:t>
        </w:r>
      </w:ins>
      <w:ins w:id="976" w:author="Alwyn Williams" w:date="2020-05-07T11:49:00Z">
        <w:r>
          <w:t xml:space="preserve"> They are:</w:t>
        </w:r>
      </w:ins>
    </w:p>
    <w:p w14:paraId="239F55B9" w14:textId="72CAEDC2" w:rsidR="006B02C5" w:rsidRDefault="006B02C5">
      <w:pPr>
        <w:pStyle w:val="BodyText"/>
        <w:numPr>
          <w:ilvl w:val="0"/>
          <w:numId w:val="45"/>
        </w:numPr>
        <w:rPr>
          <w:ins w:id="977" w:author="Alwyn Williams" w:date="2020-05-07T11:49:00Z"/>
        </w:rPr>
        <w:pPrChange w:id="978" w:author="Alwyn Williams" w:date="2020-05-07T11:49:00Z">
          <w:pPr>
            <w:pStyle w:val="BodyText"/>
          </w:pPr>
        </w:pPrChange>
      </w:pPr>
      <w:ins w:id="979" w:author="Alwyn Williams" w:date="2020-05-07T11:49:00Z">
        <w:r>
          <w:t xml:space="preserve">Rectangular – </w:t>
        </w:r>
      </w:ins>
      <w:ins w:id="980" w:author="Alwyn Williams" w:date="2020-05-07T11:56:00Z">
        <w:r w:rsidR="00A0386E">
          <w:t>These flashes are</w:t>
        </w:r>
      </w:ins>
      <w:ins w:id="981" w:author="Alwyn Williams" w:date="2020-05-07T11:49:00Z">
        <w:r>
          <w:t xml:space="preserve"> generally created using LEDs in fixed optics.</w:t>
        </w:r>
      </w:ins>
    </w:p>
    <w:p w14:paraId="77E4ABDA" w14:textId="38924F86" w:rsidR="006B02C5" w:rsidRDefault="006B02C5">
      <w:pPr>
        <w:pStyle w:val="BodyText"/>
        <w:numPr>
          <w:ilvl w:val="0"/>
          <w:numId w:val="45"/>
        </w:numPr>
        <w:rPr>
          <w:ins w:id="982" w:author="Alwyn Williams" w:date="2020-05-07T11:51:00Z"/>
        </w:rPr>
        <w:pPrChange w:id="983" w:author="Alwyn Williams" w:date="2020-05-07T11:49:00Z">
          <w:pPr>
            <w:pStyle w:val="BodyText"/>
          </w:pPr>
        </w:pPrChange>
      </w:pPr>
      <w:ins w:id="984" w:author="Alwyn Williams" w:date="2020-05-07T11:49:00Z">
        <w:r>
          <w:t xml:space="preserve">Trapezoid </w:t>
        </w:r>
      </w:ins>
      <w:ins w:id="985" w:author="Alwyn Williams" w:date="2020-05-07T11:50:00Z">
        <w:r>
          <w:t>–</w:t>
        </w:r>
      </w:ins>
      <w:ins w:id="986" w:author="Alwyn Williams" w:date="2020-05-07T11:49:00Z">
        <w:r>
          <w:t xml:space="preserve"> This </w:t>
        </w:r>
      </w:ins>
      <w:ins w:id="987" w:author="Alwyn Williams" w:date="2020-05-07T11:50:00Z">
        <w:r>
          <w:t xml:space="preserve">shape </w:t>
        </w:r>
      </w:ins>
      <w:ins w:id="988" w:author="Alwyn Williams" w:date="2020-05-07T11:57:00Z">
        <w:r w:rsidR="00A0386E">
          <w:t>can be</w:t>
        </w:r>
      </w:ins>
      <w:ins w:id="989" w:author="Alwyn Williams" w:date="2020-05-07T11:50:00Z">
        <w:r>
          <w:t xml:space="preserve"> created by </w:t>
        </w:r>
      </w:ins>
      <w:ins w:id="990" w:author="Alwyn Williams" w:date="2020-05-07T11:57:00Z">
        <w:r w:rsidR="00A0386E">
          <w:t xml:space="preserve">a </w:t>
        </w:r>
      </w:ins>
      <w:ins w:id="991" w:author="Alwyn Williams" w:date="2020-05-07T11:50:00Z">
        <w:r>
          <w:t>rotating shade inside a fixed optic.</w:t>
        </w:r>
      </w:ins>
      <w:ins w:id="992" w:author="Alwyn Williams" w:date="2020-05-07T11:51:00Z">
        <w:r>
          <w:t xml:space="preserve"> Some high-powered LED lights</w:t>
        </w:r>
      </w:ins>
      <w:ins w:id="993" w:author="Alwyn Williams" w:date="2020-05-07T11:57:00Z">
        <w:r w:rsidR="00A0386E">
          <w:t xml:space="preserve"> inside fixed optics</w:t>
        </w:r>
      </w:ins>
      <w:ins w:id="994" w:author="Alwyn Williams" w:date="2020-05-07T11:51:00Z">
        <w:r>
          <w:t xml:space="preserve"> have a similar shape to limit inrush currents.</w:t>
        </w:r>
      </w:ins>
    </w:p>
    <w:p w14:paraId="1E170A22" w14:textId="3E3C4432" w:rsidR="006B02C5" w:rsidRDefault="006B02C5">
      <w:pPr>
        <w:pStyle w:val="BodyText"/>
        <w:numPr>
          <w:ilvl w:val="0"/>
          <w:numId w:val="45"/>
        </w:numPr>
        <w:rPr>
          <w:ins w:id="995" w:author="Alwyn Williams" w:date="2020-05-07T11:52:00Z"/>
        </w:rPr>
        <w:pPrChange w:id="996" w:author="Alwyn Williams" w:date="2020-05-07T11:49:00Z">
          <w:pPr>
            <w:pStyle w:val="BodyText"/>
          </w:pPr>
        </w:pPrChange>
      </w:pPr>
      <w:ins w:id="997" w:author="Alwyn Williams" w:date="2020-05-07T11:51:00Z">
        <w:r>
          <w:t>Single-</w:t>
        </w:r>
      </w:ins>
      <w:ins w:id="998" w:author="Alwyn Williams" w:date="2020-05-07T11:52:00Z">
        <w:r>
          <w:t>sided Trapezoid</w:t>
        </w:r>
      </w:ins>
      <w:ins w:id="999" w:author="Alwyn Williams" w:date="2020-05-07T11:55:00Z">
        <w:r w:rsidR="00A0386E">
          <w:t>/Triangular</w:t>
        </w:r>
      </w:ins>
      <w:ins w:id="1000" w:author="Alwyn Williams" w:date="2020-05-07T11:52:00Z">
        <w:r>
          <w:t xml:space="preserve"> –</w:t>
        </w:r>
        <w:r w:rsidR="00A0386E">
          <w:t xml:space="preserve"> The</w:t>
        </w:r>
        <w:r>
          <w:t>s</w:t>
        </w:r>
      </w:ins>
      <w:ins w:id="1001" w:author="Alwyn Williams" w:date="2020-05-07T11:57:00Z">
        <w:r w:rsidR="00A0386E">
          <w:t>e</w:t>
        </w:r>
      </w:ins>
      <w:ins w:id="1002" w:author="Alwyn Williams" w:date="2020-05-07T11:52:00Z">
        <w:r>
          <w:t xml:space="preserve"> </w:t>
        </w:r>
      </w:ins>
      <w:ins w:id="1003" w:author="Alwyn Williams" w:date="2020-05-07T11:57:00Z">
        <w:r w:rsidR="00A0386E">
          <w:t>are</w:t>
        </w:r>
      </w:ins>
      <w:ins w:id="1004" w:author="Alwyn Williams" w:date="2020-05-07T11:52:00Z">
        <w:r>
          <w:t xml:space="preserve"> more specialist type of flash created using LEDs.</w:t>
        </w:r>
      </w:ins>
    </w:p>
    <w:p w14:paraId="397965A4" w14:textId="1F4A0065" w:rsidR="006B02C5" w:rsidRDefault="006B02C5">
      <w:pPr>
        <w:pStyle w:val="BodyText"/>
        <w:numPr>
          <w:ilvl w:val="0"/>
          <w:numId w:val="45"/>
        </w:numPr>
        <w:rPr>
          <w:ins w:id="1005" w:author="Alwyn Williams" w:date="2020-05-07T11:53:00Z"/>
        </w:rPr>
        <w:pPrChange w:id="1006" w:author="Alwyn Williams" w:date="2020-05-07T11:49:00Z">
          <w:pPr>
            <w:pStyle w:val="BodyText"/>
          </w:pPr>
        </w:pPrChange>
      </w:pPr>
      <w:ins w:id="1007" w:author="Alwyn Williams" w:date="2020-05-07T11:52:00Z">
        <w:r>
          <w:t>Incandescent – These flashes are created by using incandescent l</w:t>
        </w:r>
      </w:ins>
      <w:ins w:id="1008" w:author="Alwyn Williams" w:date="2020-05-07T11:53:00Z">
        <w:r>
          <w:t xml:space="preserve">amps in </w:t>
        </w:r>
        <w:r w:rsidR="00A0386E">
          <w:t>fixed optics.</w:t>
        </w:r>
      </w:ins>
    </w:p>
    <w:p w14:paraId="74FDF08A" w14:textId="1D683151" w:rsidR="00A0386E" w:rsidRDefault="00A0386E">
      <w:pPr>
        <w:pStyle w:val="BodyText"/>
        <w:numPr>
          <w:ilvl w:val="0"/>
          <w:numId w:val="45"/>
        </w:numPr>
        <w:rPr>
          <w:ins w:id="1009" w:author="Alwyn Williams" w:date="2020-05-07T11:58:00Z"/>
        </w:rPr>
        <w:pPrChange w:id="1010" w:author="Alwyn Williams" w:date="2020-05-07T11:49:00Z">
          <w:pPr>
            <w:pStyle w:val="BodyText"/>
          </w:pPr>
        </w:pPrChange>
      </w:pPr>
      <w:ins w:id="1011" w:author="Alwyn Williams" w:date="2020-05-07T11:53:00Z">
        <w:r>
          <w:t xml:space="preserve">Cosine-Squared/Gaussian – These flashes </w:t>
        </w:r>
      </w:ins>
      <w:ins w:id="1012" w:author="Alwyn Williams" w:date="2020-05-07T11:55:00Z">
        <w:r>
          <w:t xml:space="preserve">can be </w:t>
        </w:r>
      </w:ins>
      <w:ins w:id="1013" w:author="Alwyn Williams" w:date="2020-05-07T11:53:00Z">
        <w:r>
          <w:t>created by rotating optics.</w:t>
        </w:r>
      </w:ins>
    </w:p>
    <w:p w14:paraId="4138B942" w14:textId="6887D32F" w:rsidR="00A0386E" w:rsidRDefault="00A0386E">
      <w:pPr>
        <w:pStyle w:val="BodyText"/>
        <w:rPr>
          <w:ins w:id="1014" w:author="Alwyn Williams" w:date="2019-10-15T12:10:00Z"/>
        </w:rPr>
      </w:pPr>
      <w:ins w:id="1015" w:author="Alwyn Williams" w:date="2020-05-07T11:58:00Z">
        <w:r>
          <w:t>More complex flash shapes or measured flash profiles should be calculated using the Modified Allard Method direct</w:t>
        </w:r>
      </w:ins>
      <w:ins w:id="1016" w:author="Alwyn Williams" w:date="2020-05-07T11:59:00Z">
        <w:r>
          <w:t>l</w:t>
        </w:r>
      </w:ins>
      <w:ins w:id="1017" w:author="Alwyn Williams" w:date="2020-05-07T11:58:00Z">
        <w:r>
          <w:t>y.</w:t>
        </w:r>
      </w:ins>
    </w:p>
    <w:p w14:paraId="17284AE3" w14:textId="49341570" w:rsidR="000C163F" w:rsidRDefault="000C163F">
      <w:pPr>
        <w:pStyle w:val="BodyText"/>
        <w:rPr>
          <w:ins w:id="1018" w:author="Alwyn Williams" w:date="2019-10-15T14:11:00Z"/>
        </w:rPr>
      </w:pPr>
      <w:ins w:id="1019" w:author="Alwyn Williams" w:date="2019-10-15T12:10:00Z">
        <w:r>
          <w:t xml:space="preserve">These tables </w:t>
        </w:r>
      </w:ins>
      <w:ins w:id="1020" w:author="Alwyn Williams" w:date="2020-05-07T12:03:00Z">
        <w:r w:rsidR="00800F06">
          <w:t>are</w:t>
        </w:r>
      </w:ins>
      <w:ins w:id="1021" w:author="Alwyn Williams" w:date="2019-10-15T12:10:00Z">
        <w:r>
          <w:t xml:space="preserve"> used to estimate the effective intensity of a flash given its flash shape and duration without needing to c</w:t>
        </w:r>
      </w:ins>
      <w:ins w:id="1022" w:author="Alwyn Williams" w:date="2019-10-15T12:12:00Z">
        <w:r>
          <w:t xml:space="preserve">arry out the Modified Allard Method calculation. </w:t>
        </w:r>
      </w:ins>
      <w:ins w:id="1023" w:author="Alwyn Williams" w:date="2019-10-15T12:13:00Z">
        <w:r>
          <w:t xml:space="preserve">These factors can be used </w:t>
        </w:r>
      </w:ins>
      <w:ins w:id="1024" w:author="Alwyn Williams" w:date="2019-10-15T14:11:00Z">
        <w:r w:rsidR="00503B56">
          <w:t>directly for the de-rating factor</w:t>
        </w:r>
        <w:r w:rsidR="00794E66">
          <w:t xml:space="preserve"> </w:t>
        </w:r>
        <m:oMath>
          <m:sSub>
            <m:sSubPr>
              <m:ctrlPr>
                <w:rPr>
                  <w:rFonts w:ascii="Cambria Math" w:hAnsi="Cambria Math"/>
                  <w:i/>
                </w:rPr>
              </m:ctrlPr>
            </m:sSubPr>
            <m:e>
              <m:r>
                <w:rPr>
                  <w:rFonts w:ascii="Cambria Math" w:hAnsi="Cambria Math"/>
                </w:rPr>
                <m:t>k</m:t>
              </m:r>
            </m:e>
            <m:sub>
              <m:r>
                <w:rPr>
                  <w:rFonts w:ascii="Cambria Math" w:hAnsi="Cambria Math"/>
                </w:rPr>
                <m:t>e</m:t>
              </m:r>
            </m:sub>
          </m:sSub>
        </m:oMath>
        <w:r w:rsidR="00794E66">
          <w:rPr>
            <w:rFonts w:eastAsiaTheme="minorEastAsia"/>
          </w:rPr>
          <w:t xml:space="preserve"> </w:t>
        </w:r>
      </w:ins>
      <w:ins w:id="1025" w:author="Alwyn Williams" w:date="2019-10-15T12:13:00Z">
        <w:r>
          <w:t xml:space="preserve">in the </w:t>
        </w:r>
      </w:ins>
      <w:ins w:id="1026" w:author="Alwyn Williams" w:date="2019-10-15T12:14:00Z">
        <w:r>
          <w:t xml:space="preserve">flash profile </w:t>
        </w:r>
      </w:ins>
      <w:ins w:id="1027" w:author="Alwyn Williams" w:date="2019-10-15T12:13:00Z">
        <w:r>
          <w:t xml:space="preserve">calculations described in </w:t>
        </w:r>
      </w:ins>
      <w:ins w:id="1028" w:author="Alwyn Williams" w:date="2019-10-29T10:18:00Z">
        <w:r w:rsidR="004E0594">
          <w:t xml:space="preserve">IALA </w:t>
        </w:r>
      </w:ins>
      <w:ins w:id="1029" w:author="Alwyn Williams" w:date="2019-10-15T12:13:00Z">
        <w:r>
          <w:t>Guideline G1148.</w:t>
        </w:r>
      </w:ins>
      <w:ins w:id="1030" w:author="Alwyn Williams" w:date="2020-05-07T11:21:00Z">
        <w:r w:rsidR="00066DAC">
          <w:t xml:space="preserve"> For example, if we have a</w:t>
        </w:r>
      </w:ins>
      <w:ins w:id="1031" w:author="Alwyn Williams" w:date="2020-05-07T11:22:00Z">
        <w:r w:rsidR="00066DAC">
          <w:t xml:space="preserve"> white</w:t>
        </w:r>
      </w:ins>
      <w:ins w:id="1032" w:author="Alwyn Williams" w:date="2020-05-07T11:21:00Z">
        <w:r w:rsidR="00066DAC">
          <w:t xml:space="preserve"> 0.5 s triangular flash with a peak intensity of 1500 cd, then we find the </w:t>
        </w:r>
      </w:ins>
      <w:ins w:id="1033" w:author="Alwyn Williams" w:date="2020-05-07T11:22:00Z">
        <w:r w:rsidR="00066DAC">
          <w:t xml:space="preserve">effective intensity </w:t>
        </w:r>
      </w:ins>
      <w:ins w:id="1034" w:author="Alwyn Williams" w:date="2020-05-07T11:21:00Z">
        <w:r w:rsidR="00066DAC">
          <w:t>factor</w:t>
        </w:r>
      </w:ins>
      <w:ins w:id="1035" w:author="Alwyn Williams" w:date="2020-05-07T11:22:00Z">
        <w:r w:rsidR="00066DAC">
          <w:t xml:space="preserve"> from the table </w:t>
        </w:r>
      </w:ins>
      <w:ins w:id="1036" w:author="Alwyn Williams" w:date="2020-05-07T11:26:00Z">
        <w:r w:rsidR="000147FD">
          <w:t xml:space="preserve">in Section B1 </w:t>
        </w:r>
      </w:ins>
      <w:ins w:id="1037" w:author="Alwyn Williams" w:date="2020-05-07T11:22:00Z">
        <w:r w:rsidR="00066DAC">
          <w:t>below to be 0.5716</w:t>
        </w:r>
      </w:ins>
      <w:ins w:id="1038" w:author="Alwyn Williams" w:date="2020-05-07T11:23:00Z">
        <w:r w:rsidR="00066DAC">
          <w:t>. Therefore, the effective intensity for this flash is 1500 x 0.5716 = 857 cd</w:t>
        </w:r>
      </w:ins>
      <w:ins w:id="1039" w:author="Alwyn Williams" w:date="2020-05-07T11:26:00Z">
        <w:r w:rsidR="00066DAC">
          <w:t>.</w:t>
        </w:r>
      </w:ins>
    </w:p>
    <w:p w14:paraId="484BDB78" w14:textId="0D9CD250" w:rsidR="00287A81" w:rsidRDefault="00287A81">
      <w:pPr>
        <w:pStyle w:val="BodyText"/>
        <w:rPr>
          <w:ins w:id="1040" w:author="Alwyn Williams" w:date="2020-05-07T11:55:00Z"/>
        </w:rPr>
      </w:pPr>
      <w:ins w:id="1041" w:author="Alwyn Williams" w:date="2019-10-15T14:11:00Z">
        <w:r>
          <w:t xml:space="preserve">Allowance must be made for pulse-width modulated light if the peak intensity of the flash </w:t>
        </w:r>
      </w:ins>
      <w:ins w:id="1042" w:author="Alwyn Williams" w:date="2019-10-15T14:12:00Z">
        <w:r>
          <w:t xml:space="preserve">shape </w:t>
        </w:r>
      </w:ins>
      <w:ins w:id="1043" w:author="Alwyn Williams" w:date="2019-10-15T14:11:00Z">
        <w:r>
          <w:t xml:space="preserve">is </w:t>
        </w:r>
      </w:ins>
      <w:ins w:id="1044" w:author="Alwyn Williams" w:date="2019-10-15T14:48:00Z">
        <w:r w:rsidR="00F47F28">
          <w:t>less than that when</w:t>
        </w:r>
      </w:ins>
      <w:ins w:id="1045" w:author="Alwyn Williams" w:date="2019-10-15T14:11:00Z">
        <w:r>
          <w:t xml:space="preserve"> the</w:t>
        </w:r>
      </w:ins>
      <w:ins w:id="1046" w:author="Alwyn Williams" w:date="2019-10-15T14:12:00Z">
        <w:r>
          <w:t xml:space="preserve"> light when fully on. In this case, the values in the tables must be multiplied by the duty cycle </w:t>
        </w:r>
      </w:ins>
      <w:ins w:id="1047" w:author="Alwyn Williams" w:date="2019-10-15T14:13:00Z">
        <w:r>
          <w:t>at</w:t>
        </w:r>
      </w:ins>
      <w:ins w:id="1048" w:author="Alwyn Williams" w:date="2019-10-15T14:12:00Z">
        <w:r>
          <w:t xml:space="preserve"> the flash shape</w:t>
        </w:r>
      </w:ins>
      <w:ins w:id="1049" w:author="Alwyn Williams" w:date="2019-10-15T14:13:00Z">
        <w:r>
          <w:t xml:space="preserve"> peak, e.g. </w:t>
        </w:r>
      </w:ins>
      <w:ins w:id="1050" w:author="Alwyn Williams" w:date="2019-10-15T14:14:00Z">
        <w:r>
          <w:t xml:space="preserve">a factor of </w:t>
        </w:r>
      </w:ins>
      <w:ins w:id="1051" w:author="Alwyn Williams" w:date="2019-10-15T14:13:00Z">
        <w:r>
          <w:t xml:space="preserve">0.75 should be applied if the duty cycle at </w:t>
        </w:r>
      </w:ins>
      <w:ins w:id="1052" w:author="Alwyn Williams" w:date="2019-10-15T14:14:00Z">
        <w:r>
          <w:t xml:space="preserve">flash shape </w:t>
        </w:r>
      </w:ins>
      <w:ins w:id="1053" w:author="Alwyn Williams" w:date="2019-10-15T14:13:00Z">
        <w:r>
          <w:t>peak is 75%.</w:t>
        </w:r>
      </w:ins>
      <w:ins w:id="1054" w:author="Alwyn Williams" w:date="2019-10-15T14:12:00Z">
        <w:r>
          <w:t xml:space="preserve">  </w:t>
        </w:r>
      </w:ins>
      <w:ins w:id="1055" w:author="Alwyn Williams" w:date="2019-10-15T14:11:00Z">
        <w:r>
          <w:t xml:space="preserve"> </w:t>
        </w:r>
      </w:ins>
    </w:p>
    <w:p w14:paraId="543CF451" w14:textId="2E2472DC" w:rsidR="00A0386E" w:rsidRDefault="00A0386E">
      <w:pPr>
        <w:pStyle w:val="BodyText"/>
        <w:rPr>
          <w:ins w:id="1056" w:author="Alwyn Williams" w:date="2020-05-07T11:55:00Z"/>
        </w:rPr>
      </w:pPr>
    </w:p>
    <w:p w14:paraId="47572FB3" w14:textId="77777777" w:rsidR="00A0386E" w:rsidRDefault="00A0386E">
      <w:pPr>
        <w:pStyle w:val="BodyText"/>
        <w:rPr>
          <w:ins w:id="1057" w:author="Alwyn Williams" w:date="2019-10-15T12:15:00Z"/>
        </w:rPr>
      </w:pPr>
    </w:p>
    <w:p w14:paraId="25E0AF37" w14:textId="77777777" w:rsidR="00A0386E" w:rsidRDefault="00A0386E">
      <w:pPr>
        <w:spacing w:after="200" w:line="276" w:lineRule="auto"/>
        <w:rPr>
          <w:ins w:id="1058" w:author="Alwyn Williams" w:date="2020-05-07T11:55:00Z"/>
          <w:rFonts w:eastAsia="Calibri" w:cs="Calibri"/>
          <w:b/>
          <w:bCs/>
          <w:caps/>
          <w:color w:val="407EC9"/>
          <w:sz w:val="28"/>
          <w:lang w:eastAsia="en-GB"/>
        </w:rPr>
      </w:pPr>
      <w:ins w:id="1059" w:author="Alwyn Williams" w:date="2020-05-07T11:55:00Z">
        <w:r>
          <w:br w:type="page"/>
        </w:r>
      </w:ins>
    </w:p>
    <w:p w14:paraId="0ABAE8DA" w14:textId="2225F97B" w:rsidR="000C163F" w:rsidRDefault="009B6B8E">
      <w:pPr>
        <w:pStyle w:val="AnnexBHead1"/>
        <w:rPr>
          <w:ins w:id="1060" w:author="Alwyn Williams" w:date="2019-10-15T16:02:00Z"/>
        </w:rPr>
        <w:pPrChange w:id="1061" w:author="Alwyn Williams" w:date="2019-10-15T12:16:00Z">
          <w:pPr>
            <w:pStyle w:val="BodyText"/>
          </w:pPr>
        </w:pPrChange>
      </w:pPr>
      <w:bookmarkStart w:id="1062" w:name="_Toc40108604"/>
      <w:ins w:id="1063" w:author="Alwyn Williams" w:date="2019-10-15T15:49:00Z">
        <w:r>
          <w:lastRenderedPageBreak/>
          <w:t xml:space="preserve">For </w:t>
        </w:r>
      </w:ins>
      <w:ins w:id="1064" w:author="Alwyn Williams" w:date="2019-10-15T12:15:00Z">
        <w:r w:rsidR="000C163F">
          <w:t>All Signal Lights except Blue at Night</w:t>
        </w:r>
      </w:ins>
      <w:bookmarkEnd w:id="1062"/>
    </w:p>
    <w:p w14:paraId="2B0A8A22" w14:textId="4D0FCCA4" w:rsidR="009D29CA" w:rsidRDefault="009D29CA">
      <w:pPr>
        <w:pStyle w:val="Heading1separatationline"/>
        <w:rPr>
          <w:ins w:id="1065" w:author="Alwyn Williams" w:date="2019-10-15T16:02:00Z"/>
          <w:lang w:eastAsia="en-GB"/>
        </w:rPr>
        <w:pPrChange w:id="1066" w:author="Alwyn Williams" w:date="2019-10-15T16:02:00Z">
          <w:pPr>
            <w:pStyle w:val="BodyText"/>
          </w:pPr>
        </w:pPrChange>
      </w:pPr>
    </w:p>
    <w:p w14:paraId="506085A6" w14:textId="186F5672" w:rsidR="007602FD" w:rsidRDefault="00CA536A">
      <w:pPr>
        <w:pStyle w:val="BodyText"/>
        <w:rPr>
          <w:ins w:id="1067" w:author="Alwyn Williams" w:date="2019-10-15T11:45:00Z"/>
        </w:rPr>
      </w:pPr>
      <w:ins w:id="1068" w:author="Alwyn Williams" w:date="2020-05-11T16:07:00Z">
        <w:r w:rsidRPr="00CA536A">
          <w:rPr>
            <w:noProof/>
            <w:lang w:eastAsia="en-GB"/>
          </w:rPr>
          <w:drawing>
            <wp:inline distT="0" distB="0" distL="0" distR="0" wp14:anchorId="025402FF" wp14:editId="248F7592">
              <wp:extent cx="6480175" cy="2150745"/>
              <wp:effectExtent l="19050" t="19050" r="15875" b="209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480175" cy="2150745"/>
                      </a:xfrm>
                      <a:prstGeom prst="rect">
                        <a:avLst/>
                      </a:prstGeom>
                      <a:ln>
                        <a:solidFill>
                          <a:schemeClr val="tx1"/>
                        </a:solidFill>
                      </a:ln>
                    </pic:spPr>
                  </pic:pic>
                </a:graphicData>
              </a:graphic>
            </wp:inline>
          </w:drawing>
        </w:r>
      </w:ins>
    </w:p>
    <w:p w14:paraId="61CF1B25" w14:textId="365304CA" w:rsidR="00106D6C" w:rsidRDefault="00106D6C">
      <w:pPr>
        <w:pStyle w:val="BodyText"/>
        <w:rPr>
          <w:ins w:id="1069" w:author="Alwyn Williams" w:date="2019-10-15T11:45:00Z"/>
        </w:rPr>
      </w:pPr>
    </w:p>
    <w:p w14:paraId="29EB9A0B" w14:textId="0BEB9990" w:rsidR="00106D6C" w:rsidRDefault="00CA536A">
      <w:pPr>
        <w:pStyle w:val="BodyText"/>
        <w:rPr>
          <w:ins w:id="1070" w:author="Alwyn Williams" w:date="2019-10-15T12:14:00Z"/>
        </w:rPr>
      </w:pPr>
      <w:ins w:id="1071" w:author="Alwyn Williams" w:date="2020-05-11T16:08:00Z">
        <w:r w:rsidRPr="00CA536A">
          <w:rPr>
            <w:noProof/>
            <w:lang w:eastAsia="en-GB"/>
          </w:rPr>
          <w:drawing>
            <wp:inline distT="0" distB="0" distL="0" distR="0" wp14:anchorId="686EEF71" wp14:editId="5964C1F2">
              <wp:extent cx="6480175" cy="2104390"/>
              <wp:effectExtent l="19050" t="19050" r="15875" b="1016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480175" cy="2104390"/>
                      </a:xfrm>
                      <a:prstGeom prst="rect">
                        <a:avLst/>
                      </a:prstGeom>
                      <a:ln>
                        <a:solidFill>
                          <a:schemeClr val="tx1"/>
                        </a:solidFill>
                      </a:ln>
                    </pic:spPr>
                  </pic:pic>
                </a:graphicData>
              </a:graphic>
            </wp:inline>
          </w:drawing>
        </w:r>
      </w:ins>
    </w:p>
    <w:p w14:paraId="1F848E9E" w14:textId="455EDF64" w:rsidR="00E001BC" w:rsidRDefault="00E001BC">
      <w:pPr>
        <w:spacing w:after="200" w:line="276" w:lineRule="auto"/>
        <w:rPr>
          <w:ins w:id="1072" w:author="Alwyn Williams" w:date="2019-10-15T12:17:00Z"/>
          <w:sz w:val="22"/>
        </w:rPr>
      </w:pPr>
      <w:ins w:id="1073" w:author="Alwyn Williams" w:date="2019-10-15T12:17:00Z">
        <w:r>
          <w:br w:type="page"/>
        </w:r>
      </w:ins>
    </w:p>
    <w:p w14:paraId="1CF1652B" w14:textId="33F7005A" w:rsidR="00E001BC" w:rsidRDefault="009B6B8E">
      <w:pPr>
        <w:pStyle w:val="AnnexBHead1"/>
        <w:rPr>
          <w:ins w:id="1074" w:author="Alwyn Williams" w:date="2019-10-15T16:02:00Z"/>
        </w:rPr>
        <w:pPrChange w:id="1075" w:author="Alwyn Williams" w:date="2019-10-15T12:17:00Z">
          <w:pPr>
            <w:pStyle w:val="BodyText"/>
          </w:pPr>
        </w:pPrChange>
      </w:pPr>
      <w:bookmarkStart w:id="1076" w:name="_Toc40108605"/>
      <w:ins w:id="1077" w:author="Alwyn Williams" w:date="2019-10-15T15:49:00Z">
        <w:r>
          <w:lastRenderedPageBreak/>
          <w:t xml:space="preserve">For </w:t>
        </w:r>
      </w:ins>
      <w:ins w:id="1078" w:author="Alwyn Williams" w:date="2019-10-15T12:16:00Z">
        <w:r w:rsidR="00E001BC">
          <w:t>Blue Lights at Night Only</w:t>
        </w:r>
      </w:ins>
      <w:bookmarkEnd w:id="1076"/>
    </w:p>
    <w:p w14:paraId="25D55A6F" w14:textId="2AD93F40" w:rsidR="009D29CA" w:rsidRDefault="009D29CA">
      <w:pPr>
        <w:pStyle w:val="Heading1separatationline"/>
        <w:rPr>
          <w:ins w:id="1079" w:author="Alwyn Williams" w:date="2019-10-15T16:02:00Z"/>
          <w:lang w:eastAsia="en-GB"/>
        </w:rPr>
        <w:pPrChange w:id="1080" w:author="Alwyn Williams" w:date="2019-10-15T16:02:00Z">
          <w:pPr>
            <w:pStyle w:val="BodyText"/>
          </w:pPr>
        </w:pPrChange>
      </w:pPr>
    </w:p>
    <w:p w14:paraId="4C0D5510" w14:textId="5A33BB32" w:rsidR="000C163F" w:rsidRDefault="00CA536A">
      <w:pPr>
        <w:pStyle w:val="BodyText"/>
        <w:rPr>
          <w:ins w:id="1081" w:author="Alwyn Williams" w:date="2019-10-15T12:14:00Z"/>
        </w:rPr>
      </w:pPr>
      <w:ins w:id="1082" w:author="Alwyn Williams" w:date="2020-05-11T16:09:00Z">
        <w:r w:rsidRPr="00CA536A">
          <w:rPr>
            <w:noProof/>
            <w:lang w:eastAsia="en-GB"/>
          </w:rPr>
          <w:drawing>
            <wp:inline distT="0" distB="0" distL="0" distR="0" wp14:anchorId="0DA15F49" wp14:editId="59DF4BC3">
              <wp:extent cx="6480175" cy="2150745"/>
              <wp:effectExtent l="19050" t="19050" r="15875" b="209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480175" cy="2150745"/>
                      </a:xfrm>
                      <a:prstGeom prst="rect">
                        <a:avLst/>
                      </a:prstGeom>
                      <a:ln>
                        <a:solidFill>
                          <a:schemeClr val="tx1"/>
                        </a:solidFill>
                      </a:ln>
                    </pic:spPr>
                  </pic:pic>
                </a:graphicData>
              </a:graphic>
            </wp:inline>
          </w:drawing>
        </w:r>
      </w:ins>
    </w:p>
    <w:p w14:paraId="4F54824D" w14:textId="1F53CE70" w:rsidR="000C163F" w:rsidRDefault="000C163F">
      <w:pPr>
        <w:pStyle w:val="BodyText"/>
        <w:rPr>
          <w:ins w:id="1083" w:author="Alwyn Williams" w:date="2019-10-15T12:14:00Z"/>
        </w:rPr>
      </w:pPr>
    </w:p>
    <w:p w14:paraId="6D2364D1" w14:textId="25E7F156" w:rsidR="000C163F" w:rsidRPr="007602FD" w:rsidRDefault="00CA536A">
      <w:pPr>
        <w:pStyle w:val="BodyText"/>
        <w:rPr>
          <w:rPrChange w:id="1084" w:author="Alwyn Williams" w:date="2019-10-15T11:01:00Z">
            <w:rPr>
              <w:color w:val="000000" w:themeColor="text1"/>
              <w:highlight w:val="yellow"/>
            </w:rPr>
          </w:rPrChange>
        </w:rPr>
      </w:pPr>
      <w:ins w:id="1085" w:author="Alwyn Williams" w:date="2020-05-11T16:10:00Z">
        <w:r w:rsidRPr="00CA536A">
          <w:rPr>
            <w:noProof/>
            <w:lang w:eastAsia="en-GB"/>
          </w:rPr>
          <w:drawing>
            <wp:inline distT="0" distB="0" distL="0" distR="0" wp14:anchorId="4E224403" wp14:editId="7C2559BA">
              <wp:extent cx="6480175" cy="2104390"/>
              <wp:effectExtent l="19050" t="19050" r="15875" b="101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480175" cy="2104390"/>
                      </a:xfrm>
                      <a:prstGeom prst="rect">
                        <a:avLst/>
                      </a:prstGeom>
                      <a:ln>
                        <a:solidFill>
                          <a:schemeClr val="tx1"/>
                        </a:solidFill>
                      </a:ln>
                    </pic:spPr>
                  </pic:pic>
                </a:graphicData>
              </a:graphic>
            </wp:inline>
          </w:drawing>
        </w:r>
      </w:ins>
    </w:p>
    <w:sectPr w:rsidR="000C163F" w:rsidRPr="007602FD" w:rsidSect="00433060">
      <w:headerReference w:type="even" r:id="rId45"/>
      <w:headerReference w:type="default" r:id="rId46"/>
      <w:footerReference w:type="default" r:id="rId47"/>
      <w:headerReference w:type="first" r:id="rId4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lwyn Williams" w:date="2019-10-15T12:17:00Z" w:initials="AW">
    <w:p w14:paraId="218C9C7F" w14:textId="1A6BE7B2" w:rsidR="00DF495B" w:rsidRDefault="00DF495B">
      <w:pPr>
        <w:pStyle w:val="CommentText"/>
      </w:pPr>
      <w:r>
        <w:rPr>
          <w:rStyle w:val="CommentReference"/>
        </w:rPr>
        <w:annotationRef/>
      </w:r>
      <w:r>
        <w:t>Update as needed</w:t>
      </w:r>
    </w:p>
  </w:comment>
  <w:comment w:id="791" w:author="Alwyn Williams" w:date="2020-05-07T12:25:00Z" w:initials="AW">
    <w:p w14:paraId="404D9E43" w14:textId="4635C9D1" w:rsidR="00DF495B" w:rsidRDefault="00DF495B">
      <w:pPr>
        <w:pStyle w:val="CommentText"/>
      </w:pPr>
      <w:r>
        <w:rPr>
          <w:rStyle w:val="CommentReference"/>
        </w:rPr>
        <w:annotationRef/>
      </w:r>
      <w:r>
        <w:t>I couldn’t replicate the results of the previous chart. This one is created using MAM with a = 0.1 s, and the effective intensity is still not as high as the previous answer. I wonder if the previous drawing was incorrect or used something else?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8C9C7F" w15:done="0"/>
  <w15:commentEx w15:paraId="404D9E4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313DC" w14:textId="77777777" w:rsidR="00DF495B" w:rsidRDefault="00DF495B" w:rsidP="003274DB">
      <w:r>
        <w:separator/>
      </w:r>
    </w:p>
    <w:p w14:paraId="171DC760" w14:textId="77777777" w:rsidR="00DF495B" w:rsidRDefault="00DF495B"/>
  </w:endnote>
  <w:endnote w:type="continuationSeparator" w:id="0">
    <w:p w14:paraId="15B23DA9" w14:textId="77777777" w:rsidR="00DF495B" w:rsidRDefault="00DF495B" w:rsidP="003274DB">
      <w:r>
        <w:continuationSeparator/>
      </w:r>
    </w:p>
    <w:p w14:paraId="71F446F2" w14:textId="77777777" w:rsidR="00DF495B" w:rsidRDefault="00DF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D158A" w14:textId="77777777" w:rsidR="00DF495B" w:rsidRDefault="00DF495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DF495B" w:rsidRDefault="00DF495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DF495B" w:rsidRDefault="00DF495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DF495B" w:rsidRDefault="00DF495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DF495B" w:rsidRDefault="00DF495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14205" w14:textId="6136A54A" w:rsidR="00DF495B" w:rsidRDefault="00DF495B" w:rsidP="008747E0">
    <w:pPr>
      <w:pStyle w:val="Footer"/>
    </w:pPr>
    <w:r w:rsidRPr="00442889">
      <w:rPr>
        <w:noProof/>
        <w:lang w:eastAsia="en-GB"/>
      </w:rPr>
      <w:drawing>
        <wp:anchor distT="0" distB="0" distL="114300" distR="114300" simplePos="0" relativeHeight="251661312" behindDoc="1" locked="0" layoutInCell="1" allowOverlap="1" wp14:anchorId="639184D2" wp14:editId="1B4D42A8">
          <wp:simplePos x="0" y="0"/>
          <wp:positionH relativeFrom="page">
            <wp:posOffset>807329</wp:posOffset>
          </wp:positionH>
          <wp:positionV relativeFrom="page">
            <wp:posOffset>9572625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CBDA62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CEB080" w14:textId="30AC68A1" w:rsidR="00DF495B" w:rsidRPr="00ED2A8D" w:rsidRDefault="00DF495B" w:rsidP="008747E0">
    <w:pPr>
      <w:pStyle w:val="Footer"/>
    </w:pPr>
  </w:p>
  <w:p w14:paraId="435613EA" w14:textId="77777777" w:rsidR="00DF495B" w:rsidRPr="00ED2A8D" w:rsidRDefault="00DF495B" w:rsidP="008747E0">
    <w:pPr>
      <w:pStyle w:val="Footer"/>
    </w:pPr>
  </w:p>
  <w:p w14:paraId="5846C3C2" w14:textId="77777777" w:rsidR="00DF495B" w:rsidRPr="00ED2A8D" w:rsidRDefault="00DF495B" w:rsidP="008747E0">
    <w:pPr>
      <w:pStyle w:val="Footer"/>
    </w:pPr>
  </w:p>
  <w:p w14:paraId="2DD0DBD2" w14:textId="77777777" w:rsidR="00DF495B" w:rsidRPr="00ED2A8D" w:rsidRDefault="00DF495B"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5DAB" w14:textId="77777777" w:rsidR="00DF495B" w:rsidRDefault="00DF495B"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62D03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ADC13E9" w14:textId="77777777" w:rsidR="00DF495B" w:rsidRPr="00C907DF" w:rsidRDefault="00DF495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6D1F1C">
      <w:rPr>
        <w:szCs w:val="15"/>
        <w:lang w:val="fr-FR"/>
      </w:rPr>
      <w:t xml:space="preserve"> </w:t>
    </w:r>
    <w:r>
      <w:rPr>
        <w:szCs w:val="15"/>
      </w:rPr>
      <w:fldChar w:fldCharType="begin"/>
    </w:r>
    <w:r w:rsidRPr="006D1F1C">
      <w:rPr>
        <w:szCs w:val="15"/>
        <w:lang w:val="fr-FR"/>
      </w:rPr>
      <w:instrText xml:space="preserve"> STYLEREF "Document number" \* MERGEFORMAT </w:instrText>
    </w:r>
    <w:r>
      <w:rPr>
        <w:szCs w:val="15"/>
      </w:rPr>
      <w:fldChar w:fldCharType="separate"/>
    </w:r>
    <w:r w:rsidRPr="006D1F1C">
      <w:rPr>
        <w:noProof/>
        <w:szCs w:val="15"/>
      </w:rPr>
      <w:t>G1135</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37F47A42" w14:textId="77777777" w:rsidR="00DF495B" w:rsidRPr="00525922" w:rsidRDefault="00DF495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E266A" w14:textId="77777777" w:rsidR="00DF495B" w:rsidRPr="00C716E5" w:rsidRDefault="00DF495B" w:rsidP="00C716E5">
    <w:pPr>
      <w:pStyle w:val="Footer"/>
      <w:rPr>
        <w:sz w:val="15"/>
        <w:szCs w:val="15"/>
      </w:rPr>
    </w:pPr>
  </w:p>
  <w:p w14:paraId="3CE48AF2" w14:textId="77777777" w:rsidR="00DF495B" w:rsidRDefault="00DF495B" w:rsidP="00C716E5">
    <w:pPr>
      <w:pStyle w:val="Footerportrait"/>
    </w:pPr>
  </w:p>
  <w:p w14:paraId="26B348F9" w14:textId="00533733" w:rsidR="00DF495B" w:rsidRPr="00C907DF" w:rsidRDefault="00DF495B" w:rsidP="00C716E5">
    <w:pPr>
      <w:pStyle w:val="Footerportrait"/>
      <w:rPr>
        <w:rStyle w:val="PageNumber"/>
        <w:szCs w:val="15"/>
      </w:rPr>
    </w:pPr>
    <w:r>
      <w:t xml:space="preserve">IALA </w:t>
    </w:r>
    <w:r w:rsidR="00860F76">
      <w:fldChar w:fldCharType="begin"/>
    </w:r>
    <w:r w:rsidR="00860F76">
      <w:instrText xml:space="preserve"> STYLEREF "Document type" \* MERGEFORMAT </w:instrText>
    </w:r>
    <w:r w:rsidR="00860F76">
      <w:fldChar w:fldCharType="separate"/>
    </w:r>
    <w:r w:rsidR="00860F76">
      <w:t>Guideline</w:t>
    </w:r>
    <w:r w:rsidR="00860F76">
      <w:fldChar w:fldCharType="end"/>
    </w:r>
    <w:r w:rsidRPr="00C907DF">
      <w:t xml:space="preserve"> </w:t>
    </w:r>
    <w:r w:rsidR="00860F76">
      <w:fldChar w:fldCharType="begin"/>
    </w:r>
    <w:r w:rsidR="00860F76">
      <w:instrText xml:space="preserve"> STYLEREF "Document number" \* MERGEFORMAT </w:instrText>
    </w:r>
    <w:r w:rsidR="00860F76">
      <w:fldChar w:fldCharType="separate"/>
    </w:r>
    <w:r w:rsidR="00860F76">
      <w:t>G1135</w:t>
    </w:r>
    <w:r w:rsidR="00860F76">
      <w:fldChar w:fldCharType="end"/>
    </w:r>
    <w:r w:rsidRPr="00C907DF">
      <w:t xml:space="preserve"> –</w:t>
    </w:r>
    <w:r>
      <w:t xml:space="preserve"> </w:t>
    </w:r>
    <w:r w:rsidR="00860F76">
      <w:fldChar w:fldCharType="begin"/>
    </w:r>
    <w:r w:rsidR="00860F76">
      <w:instrText xml:space="preserve"> STYLEREF "Document name" \* MERGEFORMAT </w:instrText>
    </w:r>
    <w:r w:rsidR="00860F76">
      <w:fldChar w:fldCharType="separate"/>
    </w:r>
    <w:r w:rsidR="00860F76">
      <w:t>Determination and Calculation of Effective Intensity</w:t>
    </w:r>
    <w:r w:rsidR="00860F76">
      <w:fldChar w:fldCharType="end"/>
    </w:r>
  </w:p>
  <w:p w14:paraId="470330E1" w14:textId="188B2AE5" w:rsidR="00DF495B" w:rsidRPr="00C907DF" w:rsidRDefault="00860F76" w:rsidP="00C716E5">
    <w:pPr>
      <w:pStyle w:val="Footerportrait"/>
    </w:pPr>
    <w:r>
      <w:fldChar w:fldCharType="begin"/>
    </w:r>
    <w:r>
      <w:instrText xml:space="preserve"> STYLEREF "Edition number" \* MERGEFORMAT </w:instrText>
    </w:r>
    <w:r>
      <w:fldChar w:fldCharType="separate"/>
    </w:r>
    <w:r>
      <w:t>Edition 2.0</w:t>
    </w:r>
    <w:r>
      <w:fldChar w:fldCharType="end"/>
    </w:r>
    <w:r w:rsidR="00DF495B">
      <w:t xml:space="preserve">  </w:t>
    </w:r>
    <w:r>
      <w:fldChar w:fldCharType="begin"/>
    </w:r>
    <w:r>
      <w:instrText xml:space="preserve"> STYLEREF "Document date" \* MERGEFORMAT </w:instrText>
    </w:r>
    <w:r>
      <w:fldChar w:fldCharType="separate"/>
    </w:r>
    <w:r>
      <w:t>December 2017</w:t>
    </w:r>
    <w:r>
      <w:fldChar w:fldCharType="end"/>
    </w:r>
    <w:r w:rsidR="00DF495B" w:rsidRPr="00C907DF">
      <w:tab/>
    </w:r>
    <w:r w:rsidR="00DF495B">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Pr>
        <w:rStyle w:val="PageNumber"/>
        <w:szCs w:val="15"/>
      </w:rPr>
      <w:t>4</w:t>
    </w:r>
    <w:r w:rsidR="00DF495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6B2AF" w14:textId="77777777" w:rsidR="00DF495B" w:rsidRDefault="00DF495B" w:rsidP="00C716E5">
    <w:pPr>
      <w:pStyle w:val="Footer"/>
    </w:pPr>
  </w:p>
  <w:p w14:paraId="7A91B265" w14:textId="77777777" w:rsidR="00DF495B" w:rsidRDefault="00DF495B" w:rsidP="00C716E5">
    <w:pPr>
      <w:pStyle w:val="Footerportrait"/>
    </w:pPr>
  </w:p>
  <w:p w14:paraId="4275D031" w14:textId="67177EFE" w:rsidR="00DF495B" w:rsidRPr="00C907DF" w:rsidRDefault="00DF495B" w:rsidP="00C716E5">
    <w:pPr>
      <w:pStyle w:val="Footerportrait"/>
      <w:rPr>
        <w:rStyle w:val="PageNumber"/>
        <w:szCs w:val="15"/>
      </w:rPr>
    </w:pPr>
    <w:r>
      <w:t xml:space="preserve">IALA </w:t>
    </w:r>
    <w:r w:rsidR="00860F76">
      <w:fldChar w:fldCharType="begin"/>
    </w:r>
    <w:r w:rsidR="00860F76">
      <w:instrText xml:space="preserve"> STYLEREF "Document type" \* MERGEFORMAT </w:instrText>
    </w:r>
    <w:r w:rsidR="00860F76">
      <w:fldChar w:fldCharType="separate"/>
    </w:r>
    <w:r w:rsidR="00860F76">
      <w:t>Guideline</w:t>
    </w:r>
    <w:r w:rsidR="00860F76">
      <w:fldChar w:fldCharType="end"/>
    </w:r>
    <w:r w:rsidRPr="00C907DF">
      <w:t xml:space="preserve"> </w:t>
    </w:r>
    <w:r w:rsidR="00860F76">
      <w:fldChar w:fldCharType="begin"/>
    </w:r>
    <w:r w:rsidR="00860F76">
      <w:instrText xml:space="preserve"> STYLEREF "Document number" \* MERGEFORMAT </w:instrText>
    </w:r>
    <w:r w:rsidR="00860F76">
      <w:fldChar w:fldCharType="separate"/>
    </w:r>
    <w:r w:rsidR="00860F76">
      <w:t>G1135</w:t>
    </w:r>
    <w:r w:rsidR="00860F76">
      <w:fldChar w:fldCharType="end"/>
    </w:r>
    <w:r w:rsidRPr="00C907DF">
      <w:t xml:space="preserve"> –</w:t>
    </w:r>
    <w:r>
      <w:t xml:space="preserve"> </w:t>
    </w:r>
    <w:r w:rsidR="00860F76">
      <w:fldChar w:fldCharType="begin"/>
    </w:r>
    <w:r w:rsidR="00860F76">
      <w:instrText xml:space="preserve"> STYLEREF "Document name" \* MERGEFORMAT </w:instrText>
    </w:r>
    <w:r w:rsidR="00860F76">
      <w:fldChar w:fldCharType="separate"/>
    </w:r>
    <w:r w:rsidR="00860F76">
      <w:t>Determination and Calculation of Effective Intensity</w:t>
    </w:r>
    <w:r w:rsidR="00860F76">
      <w:fldChar w:fldCharType="end"/>
    </w:r>
  </w:p>
  <w:p w14:paraId="3CC0B940" w14:textId="26568001" w:rsidR="00DF495B" w:rsidRPr="00525922" w:rsidRDefault="00860F76" w:rsidP="00C716E5">
    <w:pPr>
      <w:pStyle w:val="Footerportrait"/>
    </w:pPr>
    <w:r>
      <w:fldChar w:fldCharType="begin"/>
    </w:r>
    <w:r>
      <w:instrText xml:space="preserve"> STYLEREF "Edition number" \* MERGEFORMAT </w:instrText>
    </w:r>
    <w:r>
      <w:fldChar w:fldCharType="separate"/>
    </w:r>
    <w:r>
      <w:t>Edition 2.0</w:t>
    </w:r>
    <w:r>
      <w:fldChar w:fldCharType="end"/>
    </w:r>
    <w:r w:rsidR="00DF495B">
      <w:t xml:space="preserve"> – December 2017</w:t>
    </w:r>
    <w:r w:rsidR="00DF495B" w:rsidRPr="00C907DF">
      <w:tab/>
    </w:r>
    <w:r w:rsidR="00DF495B">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Pr>
        <w:rStyle w:val="PageNumber"/>
        <w:szCs w:val="15"/>
      </w:rPr>
      <w:t>3</w:t>
    </w:r>
    <w:r w:rsidR="00DF495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4261" w14:textId="77777777" w:rsidR="00DF495B" w:rsidRDefault="00DF495B" w:rsidP="00C716E5">
    <w:pPr>
      <w:pStyle w:val="Footer"/>
    </w:pPr>
  </w:p>
  <w:p w14:paraId="568365B1" w14:textId="77777777" w:rsidR="00DF495B" w:rsidRDefault="00DF495B" w:rsidP="00C716E5">
    <w:pPr>
      <w:pStyle w:val="Footerportrait"/>
    </w:pPr>
  </w:p>
  <w:p w14:paraId="09E12B12" w14:textId="0B59259A" w:rsidR="00DF495B" w:rsidRPr="00C907DF" w:rsidRDefault="00DF495B" w:rsidP="00C716E5">
    <w:pPr>
      <w:pStyle w:val="Footerportrait"/>
    </w:pPr>
    <w:r>
      <w:t xml:space="preserve">IALA </w:t>
    </w:r>
    <w:r w:rsidR="00860F76">
      <w:fldChar w:fldCharType="begin"/>
    </w:r>
    <w:r w:rsidR="00860F76">
      <w:instrText xml:space="preserve"> STYLEREF "Document type" \* MERGEFORMAT </w:instrText>
    </w:r>
    <w:r w:rsidR="00860F76">
      <w:fldChar w:fldCharType="separate"/>
    </w:r>
    <w:r w:rsidR="00860F76">
      <w:t>Guideline</w:t>
    </w:r>
    <w:r w:rsidR="00860F76">
      <w:fldChar w:fldCharType="end"/>
    </w:r>
    <w:r w:rsidRPr="00C907DF">
      <w:t xml:space="preserve"> </w:t>
    </w:r>
    <w:r w:rsidR="00860F76">
      <w:fldChar w:fldCharType="begin"/>
    </w:r>
    <w:r w:rsidR="00860F76">
      <w:instrText xml:space="preserve"> STYLEREF "Document number" \* MERGEFORMAT </w:instrText>
    </w:r>
    <w:r w:rsidR="00860F76">
      <w:fldChar w:fldCharType="separate"/>
    </w:r>
    <w:r w:rsidR="00860F76">
      <w:t>G1135</w:t>
    </w:r>
    <w:r w:rsidR="00860F76">
      <w:fldChar w:fldCharType="end"/>
    </w:r>
    <w:r w:rsidRPr="00C907DF">
      <w:t xml:space="preserve"> –</w:t>
    </w:r>
    <w:r>
      <w:t xml:space="preserve"> </w:t>
    </w:r>
    <w:r w:rsidR="00860F76">
      <w:fldChar w:fldCharType="begin"/>
    </w:r>
    <w:r w:rsidR="00860F76">
      <w:instrText xml:space="preserve"> STYLEREF "Document name" \* MERGEFORMAT </w:instrText>
    </w:r>
    <w:r w:rsidR="00860F76">
      <w:fldChar w:fldCharType="separate"/>
    </w:r>
    <w:r w:rsidR="00860F76">
      <w:t>Determination and Calculation of Effective Intensity</w:t>
    </w:r>
    <w:r w:rsidR="00860F76">
      <w:fldChar w:fldCharType="end"/>
    </w:r>
    <w:r>
      <w:tab/>
    </w:r>
  </w:p>
  <w:p w14:paraId="1E3DF701" w14:textId="36752AA7" w:rsidR="00DF495B" w:rsidRPr="00C907DF" w:rsidRDefault="00860F76" w:rsidP="00C716E5">
    <w:pPr>
      <w:pStyle w:val="Footerportrait"/>
    </w:pPr>
    <w:r>
      <w:fldChar w:fldCharType="begin"/>
    </w:r>
    <w:r>
      <w:instrText xml:space="preserve"> STYLEREF "Edition number" \* MERGEFORMAT </w:instrText>
    </w:r>
    <w:r>
      <w:fldChar w:fldCharType="separate"/>
    </w:r>
    <w:r>
      <w:t>Edition 2.0</w:t>
    </w:r>
    <w:r>
      <w:fldChar w:fldCharType="end"/>
    </w:r>
    <w:r w:rsidR="00DF495B">
      <w:t xml:space="preserve"> - </w:t>
    </w:r>
    <w:r>
      <w:fldChar w:fldCharType="begin"/>
    </w:r>
    <w:r>
      <w:instrText xml:space="preserve"> STYLEREF "Document date" \* MERGEFORMAT </w:instrText>
    </w:r>
    <w:r>
      <w:fldChar w:fldCharType="separate"/>
    </w:r>
    <w:r>
      <w:t>December 2017</w:t>
    </w:r>
    <w:r>
      <w:fldChar w:fldCharType="end"/>
    </w:r>
    <w:r w:rsidR="00DF495B">
      <w:tab/>
    </w:r>
    <w:r w:rsidR="00DF495B">
      <w:rPr>
        <w:rStyle w:val="PageNumber"/>
        <w:szCs w:val="15"/>
      </w:rPr>
      <w:t xml:space="preserve">P </w:t>
    </w:r>
    <w:r w:rsidR="00DF495B" w:rsidRPr="00C907DF">
      <w:rPr>
        <w:rStyle w:val="PageNumber"/>
        <w:szCs w:val="15"/>
      </w:rPr>
      <w:fldChar w:fldCharType="begin"/>
    </w:r>
    <w:r w:rsidR="00DF495B" w:rsidRPr="00C907DF">
      <w:rPr>
        <w:rStyle w:val="PageNumber"/>
        <w:szCs w:val="15"/>
      </w:rPr>
      <w:instrText xml:space="preserve">PAGE  </w:instrText>
    </w:r>
    <w:r w:rsidR="00DF495B" w:rsidRPr="00C907DF">
      <w:rPr>
        <w:rStyle w:val="PageNumber"/>
        <w:szCs w:val="15"/>
      </w:rPr>
      <w:fldChar w:fldCharType="separate"/>
    </w:r>
    <w:r>
      <w:rPr>
        <w:rStyle w:val="PageNumber"/>
        <w:szCs w:val="15"/>
      </w:rPr>
      <w:t>7</w:t>
    </w:r>
    <w:r w:rsidR="00DF495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D6913" w14:textId="77777777" w:rsidR="00DF495B" w:rsidRDefault="00DF495B" w:rsidP="003274DB">
      <w:r>
        <w:separator/>
      </w:r>
    </w:p>
    <w:p w14:paraId="5424F7CF" w14:textId="77777777" w:rsidR="00DF495B" w:rsidRDefault="00DF495B"/>
  </w:footnote>
  <w:footnote w:type="continuationSeparator" w:id="0">
    <w:p w14:paraId="24844042" w14:textId="77777777" w:rsidR="00DF495B" w:rsidRDefault="00DF495B" w:rsidP="003274DB">
      <w:r>
        <w:continuationSeparator/>
      </w:r>
    </w:p>
    <w:p w14:paraId="00A1F919" w14:textId="77777777" w:rsidR="00DF495B" w:rsidRDefault="00DF495B"/>
  </w:footnote>
  <w:footnote w:id="1">
    <w:p w14:paraId="4C1EFC14" w14:textId="5C623D72" w:rsidR="00DF495B" w:rsidRPr="00691A22" w:rsidRDefault="00DF495B">
      <w:pPr>
        <w:pStyle w:val="FootnoteText"/>
      </w:pPr>
      <w:r>
        <w:rPr>
          <w:rStyle w:val="FootnoteReference"/>
        </w:rPr>
        <w:footnoteRef/>
      </w:r>
      <w:r>
        <w:t xml:space="preserve"> </w:t>
      </w:r>
      <w:r w:rsidRPr="00691A22">
        <w:tab/>
        <w:t xml:space="preserve">To date (December 2017) the E-200 series of Recommendations is under review. </w:t>
      </w:r>
      <w:r>
        <w:t>It is likely that the details contained in Recommendation E-200-5 are removed to a new Guideline before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D5D5" w14:textId="01A7A7C9" w:rsidR="00DF495B" w:rsidRDefault="00DF495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BD62" w14:textId="52846E5A" w:rsidR="00DF495B" w:rsidRDefault="00DF495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8E8AC" w14:textId="3D8A438B" w:rsidR="00DF495B" w:rsidRPr="00667792" w:rsidRDefault="00DF495B" w:rsidP="00667792">
    <w:pPr>
      <w:pStyle w:val="Header"/>
    </w:pPr>
    <w:r>
      <w:rPr>
        <w:noProof/>
        <w:lang w:eastAsia="en-GB"/>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8DBD2" w14:textId="4DFBDE1A" w:rsidR="00DF495B" w:rsidRDefault="00DF4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D0BDF" w14:textId="17DC6C7D" w:rsidR="00DF495B" w:rsidRDefault="00DF495B" w:rsidP="008747E0">
    <w:pPr>
      <w:pStyle w:val="Header"/>
    </w:pPr>
    <w:r w:rsidRPr="00442889">
      <w:rPr>
        <w:noProof/>
        <w:lang w:eastAsia="en-GB"/>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p w14:paraId="21426522" w14:textId="77777777" w:rsidR="00DF495B" w:rsidRPr="00ED2A8D" w:rsidRDefault="00DF495B" w:rsidP="008747E0">
    <w:pPr>
      <w:pStyle w:val="Header"/>
    </w:pPr>
  </w:p>
  <w:p w14:paraId="7BBD50F6" w14:textId="77777777" w:rsidR="00DF495B" w:rsidRPr="00ED2A8D" w:rsidRDefault="00DF495B" w:rsidP="008747E0">
    <w:pPr>
      <w:pStyle w:val="Header"/>
    </w:pPr>
  </w:p>
  <w:p w14:paraId="28D7DD63" w14:textId="77777777" w:rsidR="00DF495B" w:rsidRDefault="00DF495B" w:rsidP="008747E0">
    <w:pPr>
      <w:pStyle w:val="Header"/>
    </w:pPr>
  </w:p>
  <w:p w14:paraId="7C54E7B8" w14:textId="77777777" w:rsidR="00DF495B" w:rsidRDefault="00DF495B" w:rsidP="008747E0">
    <w:pPr>
      <w:pStyle w:val="Header"/>
    </w:pPr>
  </w:p>
  <w:p w14:paraId="604A65FE" w14:textId="77777777" w:rsidR="00DF495B" w:rsidRDefault="00DF495B" w:rsidP="008747E0">
    <w:pPr>
      <w:pStyle w:val="Header"/>
    </w:pPr>
  </w:p>
  <w:p w14:paraId="2137ADB2" w14:textId="7B70AD81" w:rsidR="00DF495B" w:rsidRDefault="00DF495B" w:rsidP="008747E0">
    <w:pPr>
      <w:pStyle w:val="Header"/>
    </w:pPr>
  </w:p>
  <w:p w14:paraId="700F5922" w14:textId="2CBD2048" w:rsidR="00DF495B" w:rsidRDefault="00DF495B" w:rsidP="008747E0">
    <w:pPr>
      <w:pStyle w:val="Header"/>
    </w:pPr>
    <w:r>
      <w:rPr>
        <w:noProof/>
        <w:lang w:eastAsia="en-GB"/>
      </w:rPr>
      <w:drawing>
        <wp:anchor distT="0" distB="0" distL="114300" distR="114300" simplePos="0" relativeHeight="251656189" behindDoc="1" locked="0" layoutInCell="1" allowOverlap="1" wp14:anchorId="727AAA33" wp14:editId="28D1D5B8">
          <wp:simplePos x="0" y="0"/>
          <wp:positionH relativeFrom="page">
            <wp:posOffset>11018</wp:posOffset>
          </wp:positionH>
          <wp:positionV relativeFrom="page">
            <wp:posOffset>1565275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DF495B" w:rsidRPr="00ED2A8D" w:rsidRDefault="00DF495B" w:rsidP="008747E0">
    <w:pPr>
      <w:pStyle w:val="Header"/>
    </w:pPr>
  </w:p>
  <w:p w14:paraId="54469D87" w14:textId="77777777" w:rsidR="00DF495B" w:rsidRPr="00ED2A8D" w:rsidRDefault="00DF495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0F6B9" w14:textId="446C167E" w:rsidR="00DF495B" w:rsidRDefault="00DF495B">
    <w:pPr>
      <w:pStyle w:val="Header"/>
    </w:pPr>
    <w:r>
      <w:rPr>
        <w:noProof/>
        <w:lang w:eastAsia="en-GB"/>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DF495B" w:rsidRDefault="00DF495B">
    <w:pPr>
      <w:pStyle w:val="Header"/>
    </w:pPr>
  </w:p>
  <w:p w14:paraId="286C747D" w14:textId="77777777" w:rsidR="00DF495B" w:rsidRDefault="00DF49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4EFB" w14:textId="2EEAFEE9" w:rsidR="00DF495B" w:rsidRDefault="00DF49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13741" w14:textId="0842053E" w:rsidR="00DF495B" w:rsidRPr="00ED2A8D" w:rsidRDefault="00DF495B" w:rsidP="008747E0">
    <w:pPr>
      <w:pStyle w:val="Header"/>
    </w:pPr>
    <w:r>
      <w:rPr>
        <w:noProof/>
        <w:lang w:eastAsia="en-GB"/>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DF495B" w:rsidRPr="00ED2A8D" w:rsidRDefault="00DF495B" w:rsidP="008747E0">
    <w:pPr>
      <w:pStyle w:val="Header"/>
    </w:pPr>
  </w:p>
  <w:p w14:paraId="7C2FC592" w14:textId="77777777" w:rsidR="00DF495B" w:rsidRDefault="00DF495B" w:rsidP="008747E0">
    <w:pPr>
      <w:pStyle w:val="Header"/>
    </w:pPr>
  </w:p>
  <w:p w14:paraId="4FBB5C83" w14:textId="77777777" w:rsidR="00DF495B" w:rsidRDefault="00DF495B" w:rsidP="008747E0">
    <w:pPr>
      <w:pStyle w:val="Header"/>
    </w:pPr>
  </w:p>
  <w:p w14:paraId="61D8EBC6" w14:textId="77777777" w:rsidR="00DF495B" w:rsidRDefault="00DF495B" w:rsidP="008747E0">
    <w:pPr>
      <w:pStyle w:val="Header"/>
    </w:pPr>
  </w:p>
  <w:p w14:paraId="59D9F121" w14:textId="7E28C6B8" w:rsidR="00DF495B" w:rsidRPr="00441393" w:rsidRDefault="00DF495B" w:rsidP="00441393">
    <w:pPr>
      <w:pStyle w:val="Contents"/>
    </w:pPr>
    <w:r>
      <w:t>DOCUMENT HISTORY</w:t>
    </w:r>
  </w:p>
  <w:p w14:paraId="190475E7" w14:textId="77777777" w:rsidR="00DF495B" w:rsidRPr="00ED2A8D" w:rsidRDefault="00DF495B" w:rsidP="008747E0">
    <w:pPr>
      <w:pStyle w:val="Header"/>
    </w:pPr>
  </w:p>
  <w:p w14:paraId="5B2BDC82" w14:textId="77777777" w:rsidR="00DF495B" w:rsidRPr="00AC33A2" w:rsidRDefault="00DF495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07AB5" w14:textId="7E3AC02A" w:rsidR="00DF495B" w:rsidRDefault="00DF49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52E74" w14:textId="2AAF5FE3" w:rsidR="00DF495B" w:rsidRDefault="00DF495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9CB4F" w14:textId="24FE61D5" w:rsidR="00DF495B" w:rsidRPr="00ED2A8D" w:rsidRDefault="00DF495B" w:rsidP="008747E0">
    <w:pPr>
      <w:pStyle w:val="Header"/>
    </w:pPr>
    <w:r>
      <w:rPr>
        <w:noProof/>
        <w:lang w:eastAsia="en-GB"/>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DF495B" w:rsidRPr="00ED2A8D" w:rsidRDefault="00DF495B" w:rsidP="008747E0">
    <w:pPr>
      <w:pStyle w:val="Header"/>
    </w:pPr>
  </w:p>
  <w:p w14:paraId="736FDC2B" w14:textId="77777777" w:rsidR="00DF495B" w:rsidRDefault="00DF495B" w:rsidP="008747E0">
    <w:pPr>
      <w:pStyle w:val="Header"/>
    </w:pPr>
  </w:p>
  <w:p w14:paraId="255E652B" w14:textId="77777777" w:rsidR="00DF495B" w:rsidRDefault="00DF495B" w:rsidP="008747E0">
    <w:pPr>
      <w:pStyle w:val="Header"/>
    </w:pPr>
  </w:p>
  <w:p w14:paraId="315BECBA" w14:textId="77777777" w:rsidR="00DF495B" w:rsidRDefault="00DF495B" w:rsidP="008747E0">
    <w:pPr>
      <w:pStyle w:val="Header"/>
    </w:pPr>
  </w:p>
  <w:p w14:paraId="2E9567B3" w14:textId="77777777" w:rsidR="00DF495B" w:rsidRPr="00441393" w:rsidRDefault="00DF495B" w:rsidP="00441393">
    <w:pPr>
      <w:pStyle w:val="Contents"/>
    </w:pPr>
    <w:r>
      <w:t>CONTENTS</w:t>
    </w:r>
  </w:p>
  <w:p w14:paraId="34B8067C" w14:textId="77777777" w:rsidR="00DF495B" w:rsidRDefault="00DF495B" w:rsidP="0078486B">
    <w:pPr>
      <w:pStyle w:val="Header"/>
      <w:spacing w:line="140" w:lineRule="exact"/>
    </w:pPr>
  </w:p>
  <w:p w14:paraId="12DD8F54" w14:textId="77777777" w:rsidR="00DF495B" w:rsidRPr="00AC33A2" w:rsidRDefault="00DF495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C73E5" w14:textId="67CFD1C5" w:rsidR="00DF495B" w:rsidRPr="00ED2A8D" w:rsidRDefault="00DF495B" w:rsidP="00C716E5">
    <w:pPr>
      <w:pStyle w:val="Header"/>
    </w:pPr>
    <w:r>
      <w:rPr>
        <w:noProof/>
        <w:lang w:eastAsia="en-GB"/>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DF495B" w:rsidRPr="00ED2A8D" w:rsidRDefault="00DF495B" w:rsidP="00C716E5">
    <w:pPr>
      <w:pStyle w:val="Header"/>
    </w:pPr>
  </w:p>
  <w:p w14:paraId="5788733C" w14:textId="77777777" w:rsidR="00DF495B" w:rsidRDefault="00DF495B" w:rsidP="00C716E5">
    <w:pPr>
      <w:pStyle w:val="Header"/>
    </w:pPr>
  </w:p>
  <w:p w14:paraId="28B9993E" w14:textId="77777777" w:rsidR="00DF495B" w:rsidRDefault="00DF495B" w:rsidP="00C716E5">
    <w:pPr>
      <w:pStyle w:val="Header"/>
    </w:pPr>
  </w:p>
  <w:p w14:paraId="7338AE32" w14:textId="77777777" w:rsidR="00DF495B" w:rsidRDefault="00DF495B" w:rsidP="00C716E5">
    <w:pPr>
      <w:pStyle w:val="Header"/>
    </w:pPr>
  </w:p>
  <w:p w14:paraId="607FA9BA" w14:textId="77777777" w:rsidR="00DF495B" w:rsidRPr="00441393" w:rsidRDefault="00DF495B" w:rsidP="00C716E5">
    <w:pPr>
      <w:pStyle w:val="Contents"/>
    </w:pPr>
    <w:r>
      <w:t>CONTENTS</w:t>
    </w:r>
  </w:p>
  <w:p w14:paraId="1C9F1E43" w14:textId="77777777" w:rsidR="00DF495B" w:rsidRPr="00ED2A8D" w:rsidRDefault="00DF495B" w:rsidP="00C716E5">
    <w:pPr>
      <w:pStyle w:val="Header"/>
    </w:pPr>
  </w:p>
  <w:p w14:paraId="1F58B414" w14:textId="77777777" w:rsidR="00DF495B" w:rsidRPr="00AC33A2" w:rsidRDefault="00DF495B" w:rsidP="00C716E5">
    <w:pPr>
      <w:pStyle w:val="Header"/>
      <w:spacing w:line="140" w:lineRule="exact"/>
    </w:pPr>
  </w:p>
  <w:p w14:paraId="29011E89" w14:textId="77777777" w:rsidR="00DF495B" w:rsidRDefault="00DF495B">
    <w:pPr>
      <w:pStyle w:val="Header"/>
    </w:pPr>
    <w:r>
      <w:rPr>
        <w:noProof/>
        <w:lang w:eastAsia="en-GB"/>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86DC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EE51F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F30F6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9D6088"/>
    <w:multiLevelType w:val="hybridMultilevel"/>
    <w:tmpl w:val="10C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7EB67B76"/>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8D554E7"/>
    <w:multiLevelType w:val="hybridMultilevel"/>
    <w:tmpl w:val="753E578C"/>
    <w:lvl w:ilvl="0" w:tplc="FA86A850">
      <w:start w:val="1"/>
      <w:numFmt w:val="bullet"/>
      <w:pStyle w:val="Bullet1"/>
      <w:lvlText w:val=""/>
      <w:lvlJc w:val="left"/>
      <w:pPr>
        <w:ind w:left="425" w:hanging="425"/>
      </w:pPr>
      <w:rPr>
        <w:rFonts w:ascii="Symbol" w:hAnsi="Symbol" w:hint="default"/>
        <w:color w:val="407EC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0866C47"/>
    <w:multiLevelType w:val="hybridMultilevel"/>
    <w:tmpl w:val="6E8C9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7AB4D84"/>
    <w:multiLevelType w:val="multilevel"/>
    <w:tmpl w:val="6776820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3"/>
  </w:num>
  <w:num w:numId="3">
    <w:abstractNumId w:val="15"/>
  </w:num>
  <w:num w:numId="4">
    <w:abstractNumId w:val="29"/>
  </w:num>
  <w:num w:numId="5">
    <w:abstractNumId w:val="25"/>
  </w:num>
  <w:num w:numId="6">
    <w:abstractNumId w:val="16"/>
  </w:num>
  <w:num w:numId="7">
    <w:abstractNumId w:val="23"/>
  </w:num>
  <w:num w:numId="8">
    <w:abstractNumId w:val="31"/>
  </w:num>
  <w:num w:numId="9">
    <w:abstractNumId w:val="14"/>
  </w:num>
  <w:num w:numId="10">
    <w:abstractNumId w:val="22"/>
  </w:num>
  <w:num w:numId="11">
    <w:abstractNumId w:val="26"/>
  </w:num>
  <w:num w:numId="12">
    <w:abstractNumId w:val="12"/>
  </w:num>
  <w:num w:numId="13">
    <w:abstractNumId w:val="32"/>
  </w:num>
  <w:num w:numId="14">
    <w:abstractNumId w:val="8"/>
  </w:num>
  <w:num w:numId="15">
    <w:abstractNumId w:val="39"/>
  </w:num>
  <w:num w:numId="16">
    <w:abstractNumId w:val="40"/>
  </w:num>
  <w:num w:numId="17">
    <w:abstractNumId w:val="21"/>
  </w:num>
  <w:num w:numId="18">
    <w:abstractNumId w:val="20"/>
  </w:num>
  <w:num w:numId="19">
    <w:abstractNumId w:val="41"/>
  </w:num>
  <w:num w:numId="20">
    <w:abstractNumId w:val="30"/>
  </w:num>
  <w:num w:numId="21">
    <w:abstractNumId w:val="11"/>
  </w:num>
  <w:num w:numId="22">
    <w:abstractNumId w:val="18"/>
  </w:num>
  <w:num w:numId="23">
    <w:abstractNumId w:val="37"/>
  </w:num>
  <w:num w:numId="24">
    <w:abstractNumId w:val="17"/>
  </w:num>
  <w:num w:numId="25">
    <w:abstractNumId w:val="42"/>
  </w:num>
  <w:num w:numId="26">
    <w:abstractNumId w:val="10"/>
  </w:num>
  <w:num w:numId="27">
    <w:abstractNumId w:val="28"/>
  </w:num>
  <w:num w:numId="28">
    <w:abstractNumId w:val="24"/>
  </w:num>
  <w:num w:numId="29">
    <w:abstractNumId w:val="36"/>
  </w:num>
  <w:num w:numId="30">
    <w:abstractNumId w:val="38"/>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9"/>
  </w:num>
  <w:num w:numId="45">
    <w:abstractNumId w:val="3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53"/>
    <w:rsid w:val="00004FC6"/>
    <w:rsid w:val="000140DF"/>
    <w:rsid w:val="000147FD"/>
    <w:rsid w:val="0001616D"/>
    <w:rsid w:val="00016839"/>
    <w:rsid w:val="00017299"/>
    <w:rsid w:val="000174F9"/>
    <w:rsid w:val="00021C23"/>
    <w:rsid w:val="000220EB"/>
    <w:rsid w:val="000249C2"/>
    <w:rsid w:val="000258F6"/>
    <w:rsid w:val="000379A7"/>
    <w:rsid w:val="00040EB8"/>
    <w:rsid w:val="00043E56"/>
    <w:rsid w:val="0005449E"/>
    <w:rsid w:val="00057B6D"/>
    <w:rsid w:val="00060A4B"/>
    <w:rsid w:val="00061A7B"/>
    <w:rsid w:val="00066DAC"/>
    <w:rsid w:val="00076EE9"/>
    <w:rsid w:val="00084408"/>
    <w:rsid w:val="0008654C"/>
    <w:rsid w:val="000904ED"/>
    <w:rsid w:val="00091545"/>
    <w:rsid w:val="0009331F"/>
    <w:rsid w:val="000A27A8"/>
    <w:rsid w:val="000A5917"/>
    <w:rsid w:val="000B2356"/>
    <w:rsid w:val="000B30BD"/>
    <w:rsid w:val="000C163F"/>
    <w:rsid w:val="000C711B"/>
    <w:rsid w:val="000D2431"/>
    <w:rsid w:val="000E3954"/>
    <w:rsid w:val="000E3A0D"/>
    <w:rsid w:val="000E3E52"/>
    <w:rsid w:val="000F0F9F"/>
    <w:rsid w:val="000F3F43"/>
    <w:rsid w:val="000F58ED"/>
    <w:rsid w:val="000F7437"/>
    <w:rsid w:val="00106D6C"/>
    <w:rsid w:val="001119C6"/>
    <w:rsid w:val="00113D5B"/>
    <w:rsid w:val="00113F8F"/>
    <w:rsid w:val="001349DB"/>
    <w:rsid w:val="00135AEB"/>
    <w:rsid w:val="00136E58"/>
    <w:rsid w:val="00140245"/>
    <w:rsid w:val="001547F9"/>
    <w:rsid w:val="001607D8"/>
    <w:rsid w:val="00161325"/>
    <w:rsid w:val="0018409B"/>
    <w:rsid w:val="00184427"/>
    <w:rsid w:val="001875B1"/>
    <w:rsid w:val="001A5367"/>
    <w:rsid w:val="001B2A35"/>
    <w:rsid w:val="001B339A"/>
    <w:rsid w:val="001C650B"/>
    <w:rsid w:val="001C72B5"/>
    <w:rsid w:val="001D2E7A"/>
    <w:rsid w:val="001D3209"/>
    <w:rsid w:val="001D3992"/>
    <w:rsid w:val="001D4A3E"/>
    <w:rsid w:val="001E1D78"/>
    <w:rsid w:val="001E416D"/>
    <w:rsid w:val="001F23D4"/>
    <w:rsid w:val="001F4EF8"/>
    <w:rsid w:val="001F5AB1"/>
    <w:rsid w:val="00201337"/>
    <w:rsid w:val="002022EA"/>
    <w:rsid w:val="002024B7"/>
    <w:rsid w:val="002044E9"/>
    <w:rsid w:val="00205B17"/>
    <w:rsid w:val="00205D9B"/>
    <w:rsid w:val="002204DA"/>
    <w:rsid w:val="0022371A"/>
    <w:rsid w:val="00237785"/>
    <w:rsid w:val="00251FB9"/>
    <w:rsid w:val="002520AD"/>
    <w:rsid w:val="00254542"/>
    <w:rsid w:val="0025660A"/>
    <w:rsid w:val="00257DF8"/>
    <w:rsid w:val="00257E4A"/>
    <w:rsid w:val="0026038D"/>
    <w:rsid w:val="00264385"/>
    <w:rsid w:val="0027175D"/>
    <w:rsid w:val="00272FF2"/>
    <w:rsid w:val="0027510B"/>
    <w:rsid w:val="00276EE9"/>
    <w:rsid w:val="00287A81"/>
    <w:rsid w:val="0029793F"/>
    <w:rsid w:val="00297E94"/>
    <w:rsid w:val="002A1C42"/>
    <w:rsid w:val="002A617C"/>
    <w:rsid w:val="002A71CF"/>
    <w:rsid w:val="002B3E9D"/>
    <w:rsid w:val="002C77F4"/>
    <w:rsid w:val="002D0869"/>
    <w:rsid w:val="002D56F3"/>
    <w:rsid w:val="002D78FE"/>
    <w:rsid w:val="002E1D3C"/>
    <w:rsid w:val="002E4993"/>
    <w:rsid w:val="002E5BAC"/>
    <w:rsid w:val="002E7635"/>
    <w:rsid w:val="002F265A"/>
    <w:rsid w:val="0030413F"/>
    <w:rsid w:val="00305EFE"/>
    <w:rsid w:val="00313B4B"/>
    <w:rsid w:val="00313D85"/>
    <w:rsid w:val="003140C7"/>
    <w:rsid w:val="00315CE3"/>
    <w:rsid w:val="0031629B"/>
    <w:rsid w:val="00324F02"/>
    <w:rsid w:val="003251FE"/>
    <w:rsid w:val="003274B2"/>
    <w:rsid w:val="003274DB"/>
    <w:rsid w:val="00327FBF"/>
    <w:rsid w:val="00332A7B"/>
    <w:rsid w:val="003343E0"/>
    <w:rsid w:val="00335E40"/>
    <w:rsid w:val="00344408"/>
    <w:rsid w:val="00345E37"/>
    <w:rsid w:val="00347F3E"/>
    <w:rsid w:val="003621C3"/>
    <w:rsid w:val="0036382D"/>
    <w:rsid w:val="00364BCD"/>
    <w:rsid w:val="00380350"/>
    <w:rsid w:val="00380B4E"/>
    <w:rsid w:val="003816E4"/>
    <w:rsid w:val="00381E11"/>
    <w:rsid w:val="0039131E"/>
    <w:rsid w:val="003920DB"/>
    <w:rsid w:val="003A04A6"/>
    <w:rsid w:val="003A7759"/>
    <w:rsid w:val="003A7F6E"/>
    <w:rsid w:val="003B03EA"/>
    <w:rsid w:val="003B261A"/>
    <w:rsid w:val="003C7C34"/>
    <w:rsid w:val="003D0F37"/>
    <w:rsid w:val="003D5150"/>
    <w:rsid w:val="003E4EC0"/>
    <w:rsid w:val="003F1C3A"/>
    <w:rsid w:val="003F3591"/>
    <w:rsid w:val="003F72A7"/>
    <w:rsid w:val="004000CA"/>
    <w:rsid w:val="00401E8F"/>
    <w:rsid w:val="004021DF"/>
    <w:rsid w:val="004062DA"/>
    <w:rsid w:val="00414698"/>
    <w:rsid w:val="00416032"/>
    <w:rsid w:val="0042565E"/>
    <w:rsid w:val="00432C05"/>
    <w:rsid w:val="00433060"/>
    <w:rsid w:val="00440379"/>
    <w:rsid w:val="00441393"/>
    <w:rsid w:val="004420B1"/>
    <w:rsid w:val="00447CF0"/>
    <w:rsid w:val="00456F10"/>
    <w:rsid w:val="00474746"/>
    <w:rsid w:val="0047599D"/>
    <w:rsid w:val="00476942"/>
    <w:rsid w:val="00477D62"/>
    <w:rsid w:val="00485073"/>
    <w:rsid w:val="004871A2"/>
    <w:rsid w:val="00492A8D"/>
    <w:rsid w:val="004944C8"/>
    <w:rsid w:val="004A0EBF"/>
    <w:rsid w:val="004A4EC4"/>
    <w:rsid w:val="004C0E4B"/>
    <w:rsid w:val="004D62F5"/>
    <w:rsid w:val="004E0594"/>
    <w:rsid w:val="004E0BBB"/>
    <w:rsid w:val="004E1D57"/>
    <w:rsid w:val="004E2F16"/>
    <w:rsid w:val="004E4572"/>
    <w:rsid w:val="004E5116"/>
    <w:rsid w:val="004F0DD9"/>
    <w:rsid w:val="004F5930"/>
    <w:rsid w:val="004F6196"/>
    <w:rsid w:val="00503044"/>
    <w:rsid w:val="00503B56"/>
    <w:rsid w:val="0051431E"/>
    <w:rsid w:val="0051471E"/>
    <w:rsid w:val="0051486A"/>
    <w:rsid w:val="0051518B"/>
    <w:rsid w:val="00523666"/>
    <w:rsid w:val="00525922"/>
    <w:rsid w:val="00526234"/>
    <w:rsid w:val="00534F34"/>
    <w:rsid w:val="0053692E"/>
    <w:rsid w:val="00537004"/>
    <w:rsid w:val="0053725F"/>
    <w:rsid w:val="005378A6"/>
    <w:rsid w:val="00547837"/>
    <w:rsid w:val="00552A4A"/>
    <w:rsid w:val="00556E5B"/>
    <w:rsid w:val="00557434"/>
    <w:rsid w:val="00565579"/>
    <w:rsid w:val="005805D2"/>
    <w:rsid w:val="00595415"/>
    <w:rsid w:val="00597652"/>
    <w:rsid w:val="005A0703"/>
    <w:rsid w:val="005A080B"/>
    <w:rsid w:val="005A53E4"/>
    <w:rsid w:val="005B12A5"/>
    <w:rsid w:val="005C161A"/>
    <w:rsid w:val="005C1BCB"/>
    <w:rsid w:val="005C2312"/>
    <w:rsid w:val="005C4735"/>
    <w:rsid w:val="005C5C63"/>
    <w:rsid w:val="005C66FF"/>
    <w:rsid w:val="005D03E9"/>
    <w:rsid w:val="005D1F16"/>
    <w:rsid w:val="005D2316"/>
    <w:rsid w:val="005D304B"/>
    <w:rsid w:val="005D6E5D"/>
    <w:rsid w:val="005E3989"/>
    <w:rsid w:val="005E4659"/>
    <w:rsid w:val="005E657A"/>
    <w:rsid w:val="005F1386"/>
    <w:rsid w:val="005F17C2"/>
    <w:rsid w:val="00600C2B"/>
    <w:rsid w:val="00600CEB"/>
    <w:rsid w:val="00610433"/>
    <w:rsid w:val="006127AC"/>
    <w:rsid w:val="006160F2"/>
    <w:rsid w:val="00620053"/>
    <w:rsid w:val="00634A78"/>
    <w:rsid w:val="0063564C"/>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1A22"/>
    <w:rsid w:val="00694247"/>
    <w:rsid w:val="00695656"/>
    <w:rsid w:val="006975A8"/>
    <w:rsid w:val="006A1012"/>
    <w:rsid w:val="006B02C5"/>
    <w:rsid w:val="006C1376"/>
    <w:rsid w:val="006C48F9"/>
    <w:rsid w:val="006D1F1C"/>
    <w:rsid w:val="006E0E7D"/>
    <w:rsid w:val="006E10BF"/>
    <w:rsid w:val="006F0FA1"/>
    <w:rsid w:val="006F1C14"/>
    <w:rsid w:val="00703A6A"/>
    <w:rsid w:val="00710883"/>
    <w:rsid w:val="00713805"/>
    <w:rsid w:val="00722236"/>
    <w:rsid w:val="00725CCA"/>
    <w:rsid w:val="0072737A"/>
    <w:rsid w:val="007311E7"/>
    <w:rsid w:val="00731DEE"/>
    <w:rsid w:val="00734BC6"/>
    <w:rsid w:val="00741AB2"/>
    <w:rsid w:val="007541D3"/>
    <w:rsid w:val="007577D7"/>
    <w:rsid w:val="007602FD"/>
    <w:rsid w:val="00770E3C"/>
    <w:rsid w:val="007715E8"/>
    <w:rsid w:val="00776004"/>
    <w:rsid w:val="00777F31"/>
    <w:rsid w:val="007814A6"/>
    <w:rsid w:val="0078486B"/>
    <w:rsid w:val="00785A39"/>
    <w:rsid w:val="00787646"/>
    <w:rsid w:val="00787D8A"/>
    <w:rsid w:val="00790277"/>
    <w:rsid w:val="00791EBC"/>
    <w:rsid w:val="00793577"/>
    <w:rsid w:val="00794E66"/>
    <w:rsid w:val="00794FD4"/>
    <w:rsid w:val="00795637"/>
    <w:rsid w:val="007A0B4B"/>
    <w:rsid w:val="007A218B"/>
    <w:rsid w:val="007A446A"/>
    <w:rsid w:val="007A53A6"/>
    <w:rsid w:val="007A5C0C"/>
    <w:rsid w:val="007A6159"/>
    <w:rsid w:val="007B1955"/>
    <w:rsid w:val="007B27E9"/>
    <w:rsid w:val="007B2C5B"/>
    <w:rsid w:val="007B2D11"/>
    <w:rsid w:val="007B6700"/>
    <w:rsid w:val="007B6A93"/>
    <w:rsid w:val="007B7BEC"/>
    <w:rsid w:val="007D1805"/>
    <w:rsid w:val="007D2107"/>
    <w:rsid w:val="007D3A42"/>
    <w:rsid w:val="007D5895"/>
    <w:rsid w:val="007D74AD"/>
    <w:rsid w:val="007D77AB"/>
    <w:rsid w:val="007E1E5F"/>
    <w:rsid w:val="007E28D0"/>
    <w:rsid w:val="007E30DF"/>
    <w:rsid w:val="007F7544"/>
    <w:rsid w:val="00800995"/>
    <w:rsid w:val="00800EF1"/>
    <w:rsid w:val="00800F06"/>
    <w:rsid w:val="00816F79"/>
    <w:rsid w:val="008172F8"/>
    <w:rsid w:val="008326B2"/>
    <w:rsid w:val="00837C79"/>
    <w:rsid w:val="00846831"/>
    <w:rsid w:val="008505B7"/>
    <w:rsid w:val="00860F76"/>
    <w:rsid w:val="00864A79"/>
    <w:rsid w:val="00865532"/>
    <w:rsid w:val="00867686"/>
    <w:rsid w:val="00870E1A"/>
    <w:rsid w:val="008737D3"/>
    <w:rsid w:val="008747E0"/>
    <w:rsid w:val="00876841"/>
    <w:rsid w:val="00882B3C"/>
    <w:rsid w:val="0088783D"/>
    <w:rsid w:val="008972C3"/>
    <w:rsid w:val="008A28D9"/>
    <w:rsid w:val="008A2A21"/>
    <w:rsid w:val="008A30BA"/>
    <w:rsid w:val="008A5597"/>
    <w:rsid w:val="008C33B5"/>
    <w:rsid w:val="008C3A72"/>
    <w:rsid w:val="008C6969"/>
    <w:rsid w:val="008E1F69"/>
    <w:rsid w:val="008E40C8"/>
    <w:rsid w:val="008E76B1"/>
    <w:rsid w:val="008F38BB"/>
    <w:rsid w:val="008F45C6"/>
    <w:rsid w:val="008F57D8"/>
    <w:rsid w:val="00902244"/>
    <w:rsid w:val="00902834"/>
    <w:rsid w:val="00914E26"/>
    <w:rsid w:val="0091590F"/>
    <w:rsid w:val="00923B4D"/>
    <w:rsid w:val="00924F77"/>
    <w:rsid w:val="0092540C"/>
    <w:rsid w:val="00925E0F"/>
    <w:rsid w:val="00931A57"/>
    <w:rsid w:val="0093492E"/>
    <w:rsid w:val="00941458"/>
    <w:rsid w:val="009414E6"/>
    <w:rsid w:val="00943D76"/>
    <w:rsid w:val="0095450F"/>
    <w:rsid w:val="00955CDF"/>
    <w:rsid w:val="00956901"/>
    <w:rsid w:val="00962EC1"/>
    <w:rsid w:val="00971591"/>
    <w:rsid w:val="00972589"/>
    <w:rsid w:val="00974564"/>
    <w:rsid w:val="00974E99"/>
    <w:rsid w:val="009764FA"/>
    <w:rsid w:val="00980192"/>
    <w:rsid w:val="00982A22"/>
    <w:rsid w:val="00994D97"/>
    <w:rsid w:val="00996ADE"/>
    <w:rsid w:val="009A07B7"/>
    <w:rsid w:val="009A0CD8"/>
    <w:rsid w:val="009B1545"/>
    <w:rsid w:val="009B5023"/>
    <w:rsid w:val="009B6B8E"/>
    <w:rsid w:val="009B785E"/>
    <w:rsid w:val="009C26F8"/>
    <w:rsid w:val="009C504C"/>
    <w:rsid w:val="009C609E"/>
    <w:rsid w:val="009D25B8"/>
    <w:rsid w:val="009D26AB"/>
    <w:rsid w:val="009D29CA"/>
    <w:rsid w:val="009D4A96"/>
    <w:rsid w:val="009E16EC"/>
    <w:rsid w:val="009E433C"/>
    <w:rsid w:val="009E4A4D"/>
    <w:rsid w:val="009E6578"/>
    <w:rsid w:val="009F081F"/>
    <w:rsid w:val="00A0386E"/>
    <w:rsid w:val="00A06A3D"/>
    <w:rsid w:val="00A10220"/>
    <w:rsid w:val="00A10EBA"/>
    <w:rsid w:val="00A13E56"/>
    <w:rsid w:val="00A227BF"/>
    <w:rsid w:val="00A24838"/>
    <w:rsid w:val="00A25BE4"/>
    <w:rsid w:val="00A2743E"/>
    <w:rsid w:val="00A30C33"/>
    <w:rsid w:val="00A4308C"/>
    <w:rsid w:val="00A44836"/>
    <w:rsid w:val="00A524B5"/>
    <w:rsid w:val="00A549B3"/>
    <w:rsid w:val="00A56184"/>
    <w:rsid w:val="00A67954"/>
    <w:rsid w:val="00A70AE7"/>
    <w:rsid w:val="00A72ED7"/>
    <w:rsid w:val="00A8083F"/>
    <w:rsid w:val="00A90D86"/>
    <w:rsid w:val="00A91DBA"/>
    <w:rsid w:val="00A97900"/>
    <w:rsid w:val="00AA1D7A"/>
    <w:rsid w:val="00AA3E01"/>
    <w:rsid w:val="00AA6E0D"/>
    <w:rsid w:val="00AB0BFA"/>
    <w:rsid w:val="00AB530C"/>
    <w:rsid w:val="00AB53EF"/>
    <w:rsid w:val="00AB76B7"/>
    <w:rsid w:val="00AC33A2"/>
    <w:rsid w:val="00AC4507"/>
    <w:rsid w:val="00AC490A"/>
    <w:rsid w:val="00AC7E67"/>
    <w:rsid w:val="00AD38F7"/>
    <w:rsid w:val="00AE65F1"/>
    <w:rsid w:val="00AE6BB4"/>
    <w:rsid w:val="00AE74AD"/>
    <w:rsid w:val="00AE78B8"/>
    <w:rsid w:val="00AF159C"/>
    <w:rsid w:val="00B01873"/>
    <w:rsid w:val="00B074AB"/>
    <w:rsid w:val="00B07717"/>
    <w:rsid w:val="00B17253"/>
    <w:rsid w:val="00B2583D"/>
    <w:rsid w:val="00B31A41"/>
    <w:rsid w:val="00B40199"/>
    <w:rsid w:val="00B4799E"/>
    <w:rsid w:val="00B502FF"/>
    <w:rsid w:val="00B643DF"/>
    <w:rsid w:val="00B65300"/>
    <w:rsid w:val="00B67422"/>
    <w:rsid w:val="00B70BD4"/>
    <w:rsid w:val="00B712CA"/>
    <w:rsid w:val="00B73463"/>
    <w:rsid w:val="00B90123"/>
    <w:rsid w:val="00B9016D"/>
    <w:rsid w:val="00B9666E"/>
    <w:rsid w:val="00B973DE"/>
    <w:rsid w:val="00BA0F98"/>
    <w:rsid w:val="00BA1517"/>
    <w:rsid w:val="00BA1F85"/>
    <w:rsid w:val="00BA4E39"/>
    <w:rsid w:val="00BA67FD"/>
    <w:rsid w:val="00BA7C48"/>
    <w:rsid w:val="00BB09DF"/>
    <w:rsid w:val="00BC251F"/>
    <w:rsid w:val="00BC27F6"/>
    <w:rsid w:val="00BC2A4B"/>
    <w:rsid w:val="00BC39F4"/>
    <w:rsid w:val="00BD1587"/>
    <w:rsid w:val="00BD6A20"/>
    <w:rsid w:val="00BD7EE1"/>
    <w:rsid w:val="00BE5568"/>
    <w:rsid w:val="00BE5764"/>
    <w:rsid w:val="00BF1358"/>
    <w:rsid w:val="00C0106D"/>
    <w:rsid w:val="00C133BE"/>
    <w:rsid w:val="00C222B4"/>
    <w:rsid w:val="00C262E4"/>
    <w:rsid w:val="00C33E20"/>
    <w:rsid w:val="00C3536A"/>
    <w:rsid w:val="00C35CF6"/>
    <w:rsid w:val="00C3725B"/>
    <w:rsid w:val="00C41D6B"/>
    <w:rsid w:val="00C522BE"/>
    <w:rsid w:val="00C533EC"/>
    <w:rsid w:val="00C5470E"/>
    <w:rsid w:val="00C55EFB"/>
    <w:rsid w:val="00C56585"/>
    <w:rsid w:val="00C565C8"/>
    <w:rsid w:val="00C56B3F"/>
    <w:rsid w:val="00C61DD7"/>
    <w:rsid w:val="00C63489"/>
    <w:rsid w:val="00C65492"/>
    <w:rsid w:val="00C6783B"/>
    <w:rsid w:val="00C716E5"/>
    <w:rsid w:val="00C773D9"/>
    <w:rsid w:val="00C80307"/>
    <w:rsid w:val="00C80ACE"/>
    <w:rsid w:val="00C81162"/>
    <w:rsid w:val="00C83258"/>
    <w:rsid w:val="00C83666"/>
    <w:rsid w:val="00C870B5"/>
    <w:rsid w:val="00C907DF"/>
    <w:rsid w:val="00C91630"/>
    <w:rsid w:val="00C9558A"/>
    <w:rsid w:val="00C966EB"/>
    <w:rsid w:val="00C96966"/>
    <w:rsid w:val="00CA04B1"/>
    <w:rsid w:val="00CA2DFC"/>
    <w:rsid w:val="00CA4EC9"/>
    <w:rsid w:val="00CA536A"/>
    <w:rsid w:val="00CB03D4"/>
    <w:rsid w:val="00CB0617"/>
    <w:rsid w:val="00CB137B"/>
    <w:rsid w:val="00CC0E3C"/>
    <w:rsid w:val="00CC35EF"/>
    <w:rsid w:val="00CC5048"/>
    <w:rsid w:val="00CC6246"/>
    <w:rsid w:val="00CE5E46"/>
    <w:rsid w:val="00CF49CC"/>
    <w:rsid w:val="00D04F0B"/>
    <w:rsid w:val="00D1463A"/>
    <w:rsid w:val="00D15330"/>
    <w:rsid w:val="00D252C9"/>
    <w:rsid w:val="00D31853"/>
    <w:rsid w:val="00D32DDF"/>
    <w:rsid w:val="00D3700C"/>
    <w:rsid w:val="00D42AFE"/>
    <w:rsid w:val="00D452ED"/>
    <w:rsid w:val="00D638E0"/>
    <w:rsid w:val="00D653B1"/>
    <w:rsid w:val="00D673F6"/>
    <w:rsid w:val="00D74AE1"/>
    <w:rsid w:val="00D75D42"/>
    <w:rsid w:val="00D80B20"/>
    <w:rsid w:val="00D865A8"/>
    <w:rsid w:val="00D9012A"/>
    <w:rsid w:val="00D92C2D"/>
    <w:rsid w:val="00D9361E"/>
    <w:rsid w:val="00D94F38"/>
    <w:rsid w:val="00DA17CD"/>
    <w:rsid w:val="00DB25B3"/>
    <w:rsid w:val="00DC0D46"/>
    <w:rsid w:val="00DC5E79"/>
    <w:rsid w:val="00DD60F2"/>
    <w:rsid w:val="00DD7394"/>
    <w:rsid w:val="00DE0893"/>
    <w:rsid w:val="00DE2814"/>
    <w:rsid w:val="00DE6796"/>
    <w:rsid w:val="00DF41B2"/>
    <w:rsid w:val="00DF495B"/>
    <w:rsid w:val="00E001BC"/>
    <w:rsid w:val="00E01272"/>
    <w:rsid w:val="00E03067"/>
    <w:rsid w:val="00E03846"/>
    <w:rsid w:val="00E1145E"/>
    <w:rsid w:val="00E11C13"/>
    <w:rsid w:val="00E16EB4"/>
    <w:rsid w:val="00E20A7D"/>
    <w:rsid w:val="00E20DAC"/>
    <w:rsid w:val="00E21A27"/>
    <w:rsid w:val="00E272ED"/>
    <w:rsid w:val="00E27A2F"/>
    <w:rsid w:val="00E42A94"/>
    <w:rsid w:val="00E458BF"/>
    <w:rsid w:val="00E512C6"/>
    <w:rsid w:val="00E52BA3"/>
    <w:rsid w:val="00E54BFB"/>
    <w:rsid w:val="00E54CD7"/>
    <w:rsid w:val="00E706E7"/>
    <w:rsid w:val="00E818AD"/>
    <w:rsid w:val="00E84229"/>
    <w:rsid w:val="00E84965"/>
    <w:rsid w:val="00E86663"/>
    <w:rsid w:val="00E90E4E"/>
    <w:rsid w:val="00E9391E"/>
    <w:rsid w:val="00EA1052"/>
    <w:rsid w:val="00EA218F"/>
    <w:rsid w:val="00EA4F29"/>
    <w:rsid w:val="00EA5B27"/>
    <w:rsid w:val="00EA5F83"/>
    <w:rsid w:val="00EA6A38"/>
    <w:rsid w:val="00EA6F9D"/>
    <w:rsid w:val="00EB49B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ADC"/>
    <w:rsid w:val="00F03F3F"/>
    <w:rsid w:val="00F11368"/>
    <w:rsid w:val="00F11764"/>
    <w:rsid w:val="00F157E2"/>
    <w:rsid w:val="00F230B3"/>
    <w:rsid w:val="00F259E2"/>
    <w:rsid w:val="00F41F0B"/>
    <w:rsid w:val="00F43060"/>
    <w:rsid w:val="00F47F28"/>
    <w:rsid w:val="00F506CE"/>
    <w:rsid w:val="00F527AC"/>
    <w:rsid w:val="00F5503F"/>
    <w:rsid w:val="00F61D83"/>
    <w:rsid w:val="00F657C5"/>
    <w:rsid w:val="00F65DD1"/>
    <w:rsid w:val="00F707B3"/>
    <w:rsid w:val="00F71135"/>
    <w:rsid w:val="00F74309"/>
    <w:rsid w:val="00F82C35"/>
    <w:rsid w:val="00F90461"/>
    <w:rsid w:val="00FA370D"/>
    <w:rsid w:val="00FA44A1"/>
    <w:rsid w:val="00FA66F1"/>
    <w:rsid w:val="00FA6F32"/>
    <w:rsid w:val="00FC09A2"/>
    <w:rsid w:val="00FC378B"/>
    <w:rsid w:val="00FC3977"/>
    <w:rsid w:val="00FD2566"/>
    <w:rsid w:val="00FD2F16"/>
    <w:rsid w:val="00FD3731"/>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140C7"/>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140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65579"/>
    <w:pPr>
      <w:spacing w:after="120"/>
    </w:pPr>
    <w:rPr>
      <w:sz w:val="22"/>
    </w:rPr>
  </w:style>
  <w:style w:type="character" w:customStyle="1" w:styleId="BodyTextChar">
    <w:name w:val="Body Text Char"/>
    <w:basedOn w:val="DefaultParagraphFont"/>
    <w:link w:val="BodyText"/>
    <w:rsid w:val="00565579"/>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870E1A"/>
    <w:pPr>
      <w:numPr>
        <w:numId w:val="10"/>
      </w:numPr>
      <w:spacing w:before="240" w:after="240"/>
      <w:jc w:val="center"/>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 w:type="paragraph" w:styleId="Revision">
    <w:name w:val="Revision"/>
    <w:hidden/>
    <w:uiPriority w:val="99"/>
    <w:semiHidden/>
    <w:rsid w:val="00C96966"/>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86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png"/><Relationship Id="rId39" Type="http://schemas.openxmlformats.org/officeDocument/2006/relationships/image" Target="media/image19.wmf"/><Relationship Id="rId21" Type="http://schemas.openxmlformats.org/officeDocument/2006/relationships/header" Target="header8.xml"/><Relationship Id="rId34" Type="http://schemas.openxmlformats.org/officeDocument/2006/relationships/image" Target="media/image14.wmf"/><Relationship Id="rId42" Type="http://schemas.openxmlformats.org/officeDocument/2006/relationships/image" Target="media/image22.png"/><Relationship Id="rId47" Type="http://schemas.openxmlformats.org/officeDocument/2006/relationships/footer" Target="footer6.xm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image" Target="media/image10.png"/><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oleObject" Target="embeddings/oleObject1.bin"/><Relationship Id="rId37" Type="http://schemas.openxmlformats.org/officeDocument/2006/relationships/image" Target="media/image17.wmf"/><Relationship Id="rId40" Type="http://schemas.openxmlformats.org/officeDocument/2006/relationships/image" Target="media/image20.png"/><Relationship Id="rId45" Type="http://schemas.openxmlformats.org/officeDocument/2006/relationships/header" Target="header10.xm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12.wmf"/><Relationship Id="rId44" Type="http://schemas.openxmlformats.org/officeDocument/2006/relationships/image" Target="media/image24.png"/><Relationship Id="rId52" Type="http://schemas.openxmlformats.org/officeDocument/2006/relationships/customXml" Target="../customXml/item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image" Target="media/image8.emf"/><Relationship Id="rId30" Type="http://schemas.openxmlformats.org/officeDocument/2006/relationships/image" Target="media/image11.png"/><Relationship Id="rId35" Type="http://schemas.openxmlformats.org/officeDocument/2006/relationships/image" Target="media/image15.wmf"/><Relationship Id="rId43" Type="http://schemas.openxmlformats.org/officeDocument/2006/relationships/image" Target="media/image23.png"/><Relationship Id="rId48" Type="http://schemas.openxmlformats.org/officeDocument/2006/relationships/header" Target="header12.xml"/><Relationship Id="rId8" Type="http://schemas.openxmlformats.org/officeDocument/2006/relationships/comments" Target="comment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image" Target="media/image13.wmf"/><Relationship Id="rId38" Type="http://schemas.openxmlformats.org/officeDocument/2006/relationships/image" Target="media/image18.wmf"/><Relationship Id="rId46" Type="http://schemas.openxmlformats.org/officeDocument/2006/relationships/header" Target="header11.xml"/><Relationship Id="rId20" Type="http://schemas.openxmlformats.org/officeDocument/2006/relationships/header" Target="header7.xml"/><Relationship Id="rId41" Type="http://schemas.openxmlformats.org/officeDocument/2006/relationships/image" Target="media/image21.png"/><Relationship Id="rId54"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9.png"/><Relationship Id="rId36" Type="http://schemas.openxmlformats.org/officeDocument/2006/relationships/image" Target="media/image16.wmf"/><Relationship Id="rId4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646682-E0A3-405A-A12E-8F2CAB039F25}">
  <ds:schemaRefs>
    <ds:schemaRef ds:uri="http://schemas.openxmlformats.org/officeDocument/2006/bibliography"/>
  </ds:schemaRefs>
</ds:datastoreItem>
</file>

<file path=customXml/itemProps2.xml><?xml version="1.0" encoding="utf-8"?>
<ds:datastoreItem xmlns:ds="http://schemas.openxmlformats.org/officeDocument/2006/customXml" ds:itemID="{D4EED9ED-D498-4A0D-8C5D-27108341F898}"/>
</file>

<file path=customXml/itemProps3.xml><?xml version="1.0" encoding="utf-8"?>
<ds:datastoreItem xmlns:ds="http://schemas.openxmlformats.org/officeDocument/2006/customXml" ds:itemID="{F1431759-9898-40F5-8103-E6FEEF94F9E9}"/>
</file>

<file path=customXml/itemProps4.xml><?xml version="1.0" encoding="utf-8"?>
<ds:datastoreItem xmlns:ds="http://schemas.openxmlformats.org/officeDocument/2006/customXml" ds:itemID="{24EE21FB-DC92-487F-8B61-510471D2A252}"/>
</file>

<file path=docProps/app.xml><?xml version="1.0" encoding="utf-8"?>
<Properties xmlns="http://schemas.openxmlformats.org/officeDocument/2006/extended-properties" xmlns:vt="http://schemas.openxmlformats.org/officeDocument/2006/docPropsVTypes">
  <Template>IALA Guideline template 11May16.dotx</Template>
  <TotalTime>742</TotalTime>
  <Pages>20</Pages>
  <Words>5182</Words>
  <Characters>29540</Characters>
  <Application>Microsoft Office Word</Application>
  <DocSecurity>0</DocSecurity>
  <Lines>246</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Alwyn Williams</cp:lastModifiedBy>
  <cp:revision>46</cp:revision>
  <dcterms:created xsi:type="dcterms:W3CDTF">2019-10-15T11:19:00Z</dcterms:created>
  <dcterms:modified xsi:type="dcterms:W3CDTF">2020-05-15T12:49:00Z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